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xml" ContentType="application/vnd.openxmlformats-officedocument.wordprocessingml.comment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60CAC" w:rsidR="00197FD3" w:rsidP="00197FD3" w:rsidRDefault="00197FD3" w14:paraId="008D20CE" w14:textId="34B61B53">
      <w:pPr>
        <w:autoSpaceDE w:val="0"/>
        <w:autoSpaceDN w:val="0"/>
        <w:adjustRightInd w:val="0"/>
        <w:spacing w:after="0" w:line="240" w:lineRule="auto"/>
        <w:jc w:val="right"/>
        <w:rPr>
          <w:rFonts w:ascii="Times New Roman" w:hAnsi="Times New Roman" w:cs="Times New Roman"/>
          <w:color w:val="000000" w:themeColor="text1"/>
          <w:sz w:val="24"/>
          <w:szCs w:val="24"/>
        </w:rPr>
      </w:pPr>
      <w:r w:rsidRPr="6A913FA8">
        <w:rPr>
          <w:rFonts w:ascii="Times New Roman" w:hAnsi="Times New Roman" w:cs="Times New Roman"/>
          <w:color w:val="000000" w:themeColor="text1"/>
          <w:sz w:val="24"/>
          <w:szCs w:val="24"/>
        </w:rPr>
        <w:t>EELNÕU</w:t>
      </w:r>
    </w:p>
    <w:p w:rsidRPr="00EA1EB5" w:rsidR="00197FD3" w:rsidP="00197FD3" w:rsidRDefault="00EB2C03" w14:paraId="41303768" w14:textId="685E5FE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sz w:val="24"/>
          <w:szCs w:val="24"/>
        </w:rPr>
        <w:t>1</w:t>
      </w:r>
      <w:r w:rsidR="002012C2">
        <w:rPr>
          <w:rFonts w:ascii="Times New Roman" w:hAnsi="Times New Roman" w:cs="Times New Roman"/>
          <w:sz w:val="24"/>
          <w:szCs w:val="24"/>
        </w:rPr>
        <w:t>4</w:t>
      </w:r>
      <w:r w:rsidRPr="009E1FF1" w:rsidR="00197FD3">
        <w:rPr>
          <w:rFonts w:ascii="Times New Roman" w:hAnsi="Times New Roman" w:cs="Times New Roman"/>
          <w:sz w:val="24"/>
          <w:szCs w:val="24"/>
        </w:rPr>
        <w:t>.</w:t>
      </w:r>
      <w:r w:rsidR="00757531">
        <w:rPr>
          <w:rFonts w:ascii="Times New Roman" w:hAnsi="Times New Roman" w:cs="Times New Roman"/>
          <w:sz w:val="24"/>
          <w:szCs w:val="24"/>
        </w:rPr>
        <w:t>1</w:t>
      </w:r>
      <w:r>
        <w:rPr>
          <w:rFonts w:ascii="Times New Roman" w:hAnsi="Times New Roman" w:cs="Times New Roman"/>
          <w:sz w:val="24"/>
          <w:szCs w:val="24"/>
        </w:rPr>
        <w:t>1</w:t>
      </w:r>
      <w:r w:rsidR="00197FD3">
        <w:rPr>
          <w:rFonts w:ascii="Times New Roman" w:hAnsi="Times New Roman" w:cs="Times New Roman"/>
          <w:sz w:val="24"/>
          <w:szCs w:val="24"/>
        </w:rPr>
        <w:t>.</w:t>
      </w:r>
      <w:r w:rsidRPr="009E1FF1" w:rsidR="00197FD3">
        <w:rPr>
          <w:rFonts w:ascii="Times New Roman" w:hAnsi="Times New Roman" w:cs="Times New Roman"/>
          <w:sz w:val="24"/>
          <w:szCs w:val="24"/>
        </w:rPr>
        <w:t>2025</w:t>
      </w:r>
    </w:p>
    <w:p w:rsidRPr="00EA1EB5" w:rsidR="00197FD3" w:rsidP="00197FD3" w:rsidRDefault="00197FD3" w14:paraId="71CA6FF0" w14:textId="77777777">
      <w:pPr>
        <w:autoSpaceDE w:val="0"/>
        <w:autoSpaceDN w:val="0"/>
        <w:adjustRightInd w:val="0"/>
        <w:spacing w:after="0" w:line="240" w:lineRule="auto"/>
        <w:jc w:val="center"/>
        <w:rPr>
          <w:rFonts w:ascii="Times New Roman" w:hAnsi="Times New Roman" w:cs="Times New Roman"/>
          <w:color w:val="000000"/>
          <w:sz w:val="24"/>
          <w:szCs w:val="24"/>
        </w:rPr>
      </w:pPr>
    </w:p>
    <w:p w:rsidR="00197FD3" w:rsidP="00197FD3" w:rsidRDefault="00197FD3" w14:paraId="7E3549B6" w14:textId="4AC614B6">
      <w:pPr>
        <w:autoSpaceDE w:val="0"/>
        <w:autoSpaceDN w:val="0"/>
        <w:adjustRightInd w:val="0"/>
        <w:spacing w:after="0" w:line="240" w:lineRule="auto"/>
        <w:jc w:val="center"/>
        <w:rPr>
          <w:rFonts w:ascii="Times New Roman" w:hAnsi="Times New Roman" w:cs="Times New Roman"/>
          <w:b/>
          <w:bCs/>
          <w:color w:val="000000"/>
          <w:sz w:val="32"/>
          <w:szCs w:val="32"/>
        </w:rPr>
      </w:pPr>
      <w:r w:rsidRPr="00C55E69">
        <w:rPr>
          <w:rFonts w:ascii="Times New Roman" w:hAnsi="Times New Roman" w:cs="Times New Roman"/>
          <w:b/>
          <w:bCs/>
          <w:color w:val="000000"/>
          <w:sz w:val="32"/>
          <w:szCs w:val="32"/>
        </w:rPr>
        <w:t>Välismaalaste seaduse muutmise seadus</w:t>
      </w:r>
      <w:r>
        <w:rPr>
          <w:rFonts w:ascii="Times New Roman" w:hAnsi="Times New Roman" w:cs="Times New Roman"/>
          <w:b/>
          <w:bCs/>
          <w:color w:val="000000"/>
          <w:sz w:val="32"/>
          <w:szCs w:val="32"/>
        </w:rPr>
        <w:br/>
      </w:r>
      <w:r w:rsidRPr="00FB6D16" w:rsidR="00FB6D16">
        <w:rPr>
          <w:rFonts w:ascii="Times New Roman" w:hAnsi="Times New Roman" w:cs="Times New Roman"/>
          <w:b/>
          <w:bCs/>
          <w:color w:val="000000"/>
          <w:sz w:val="32"/>
          <w:szCs w:val="32"/>
        </w:rPr>
        <w:t>(tööjõupuudusega tegevusalade erisus)</w:t>
      </w:r>
    </w:p>
    <w:p w:rsidRPr="00760CAC" w:rsidR="00197FD3" w:rsidP="00197FD3" w:rsidRDefault="00197FD3" w14:paraId="5D59D150" w14:textId="77777777">
      <w:pPr>
        <w:autoSpaceDE w:val="0"/>
        <w:autoSpaceDN w:val="0"/>
        <w:adjustRightInd w:val="0"/>
        <w:spacing w:after="0" w:line="240" w:lineRule="auto"/>
        <w:rPr>
          <w:rFonts w:ascii="Times New Roman" w:hAnsi="Times New Roman" w:cs="Times New Roman"/>
          <w:bCs/>
          <w:color w:val="000000"/>
          <w:sz w:val="24"/>
          <w:szCs w:val="24"/>
        </w:rPr>
      </w:pPr>
    </w:p>
    <w:p w:rsidRPr="00100BB5" w:rsidR="00197FD3" w:rsidP="00197FD3" w:rsidRDefault="00197FD3" w14:paraId="59BFD030" w14:textId="77777777">
      <w:pPr>
        <w:spacing w:after="0" w:line="240" w:lineRule="auto"/>
        <w:jc w:val="both"/>
        <w:rPr>
          <w:rFonts w:ascii="Times New Roman" w:hAnsi="Times New Roman" w:cs="Times New Roman"/>
          <w:b/>
          <w:bCs/>
          <w:sz w:val="24"/>
          <w:szCs w:val="24"/>
        </w:rPr>
      </w:pPr>
      <w:r w:rsidRPr="00051ECE">
        <w:rPr>
          <w:rFonts w:ascii="Times New Roman" w:hAnsi="Times New Roman" w:cs="Times New Roman"/>
          <w:b/>
          <w:bCs/>
          <w:sz w:val="24"/>
          <w:szCs w:val="24"/>
        </w:rPr>
        <w:t>§ 1.</w:t>
      </w:r>
      <w:r w:rsidRPr="001F3FC8">
        <w:rPr>
          <w:rFonts w:ascii="Times New Roman" w:hAnsi="Times New Roman" w:cs="Times New Roman"/>
          <w:b/>
          <w:bCs/>
          <w:sz w:val="24"/>
          <w:szCs w:val="24"/>
        </w:rPr>
        <w:t xml:space="preserve"> </w:t>
      </w:r>
      <w:r w:rsidRPr="00100BB5">
        <w:rPr>
          <w:rFonts w:ascii="Times New Roman" w:hAnsi="Times New Roman" w:cs="Times New Roman"/>
          <w:b/>
          <w:bCs/>
          <w:sz w:val="24"/>
          <w:szCs w:val="24"/>
        </w:rPr>
        <w:t>Välismaalaste seaduse muutmine</w:t>
      </w:r>
    </w:p>
    <w:p w:rsidR="00197FD3" w:rsidP="00197FD3" w:rsidRDefault="00197FD3" w14:paraId="2EA2B162" w14:textId="77777777">
      <w:pPr>
        <w:spacing w:after="0" w:line="240" w:lineRule="auto"/>
        <w:jc w:val="both"/>
        <w:rPr>
          <w:rFonts w:ascii="Times New Roman" w:hAnsi="Times New Roman" w:cs="Times New Roman"/>
          <w:b/>
          <w:bCs/>
          <w:sz w:val="24"/>
          <w:szCs w:val="24"/>
        </w:rPr>
      </w:pPr>
    </w:p>
    <w:p w:rsidRPr="00437633" w:rsidR="00197FD3" w:rsidP="00197FD3" w:rsidRDefault="00197FD3" w14:paraId="327BBE51" w14:textId="77777777">
      <w:pPr>
        <w:spacing w:after="0" w:line="240" w:lineRule="auto"/>
        <w:jc w:val="both"/>
        <w:rPr>
          <w:rFonts w:ascii="Times New Roman" w:hAnsi="Times New Roman" w:cs="Times New Roman"/>
          <w:sz w:val="24"/>
          <w:szCs w:val="24"/>
        </w:rPr>
      </w:pPr>
      <w:r w:rsidRPr="00437633">
        <w:rPr>
          <w:rFonts w:ascii="Times New Roman" w:hAnsi="Times New Roman" w:cs="Times New Roman"/>
          <w:sz w:val="24"/>
          <w:szCs w:val="24"/>
        </w:rPr>
        <w:t>Välismaalaste seaduses tehakse järgmised muudatused:</w:t>
      </w:r>
    </w:p>
    <w:p w:rsidRPr="00437633" w:rsidR="00197FD3" w:rsidP="00197FD3" w:rsidRDefault="00197FD3" w14:paraId="5040E85D" w14:textId="77777777">
      <w:pPr>
        <w:spacing w:after="0" w:line="240" w:lineRule="auto"/>
        <w:jc w:val="both"/>
        <w:rPr>
          <w:rFonts w:ascii="Times New Roman" w:hAnsi="Times New Roman" w:cs="Times New Roman"/>
          <w:sz w:val="24"/>
          <w:szCs w:val="24"/>
        </w:rPr>
      </w:pPr>
    </w:p>
    <w:p w:rsidRPr="004F2163" w:rsidR="008942E8" w:rsidP="008942E8" w:rsidRDefault="00197FD3" w14:paraId="651F27CD" w14:textId="78401D4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Pr="00D40B87">
        <w:rPr>
          <w:rFonts w:ascii="Times New Roman" w:hAnsi="Times New Roman" w:cs="Times New Roman"/>
          <w:b/>
          <w:bCs/>
          <w:sz w:val="24"/>
          <w:szCs w:val="24"/>
        </w:rPr>
        <w:t>)</w:t>
      </w:r>
      <w:r w:rsidRPr="00D40B87">
        <w:rPr>
          <w:rFonts w:ascii="Times New Roman" w:hAnsi="Times New Roman" w:cs="Times New Roman"/>
          <w:sz w:val="24"/>
          <w:szCs w:val="24"/>
        </w:rPr>
        <w:t xml:space="preserve"> paragrahvi </w:t>
      </w:r>
      <w:r w:rsidR="008942E8">
        <w:rPr>
          <w:rFonts w:ascii="Times New Roman" w:hAnsi="Times New Roman" w:cs="Times New Roman"/>
          <w:sz w:val="24"/>
          <w:szCs w:val="24"/>
        </w:rPr>
        <w:t>43 lõige 4</w:t>
      </w:r>
      <w:r w:rsidRPr="008942E8" w:rsidR="008942E8">
        <w:rPr>
          <w:rFonts w:ascii="Times New Roman" w:hAnsi="Times New Roman" w:cs="Times New Roman"/>
          <w:sz w:val="24"/>
          <w:szCs w:val="24"/>
          <w:vertAlign w:val="superscript"/>
        </w:rPr>
        <w:t>1</w:t>
      </w:r>
      <w:r w:rsidR="00407D3F">
        <w:rPr>
          <w:rFonts w:ascii="Times New Roman" w:hAnsi="Times New Roman" w:cs="Times New Roman"/>
          <w:sz w:val="24"/>
          <w:szCs w:val="24"/>
        </w:rPr>
        <w:t xml:space="preserve"> ja</w:t>
      </w:r>
      <w:r w:rsidR="008942E8">
        <w:rPr>
          <w:rFonts w:ascii="Times New Roman" w:hAnsi="Times New Roman" w:cs="Times New Roman"/>
          <w:sz w:val="24"/>
          <w:szCs w:val="24"/>
        </w:rPr>
        <w:t xml:space="preserve"> § 106 lõige 12</w:t>
      </w:r>
      <w:r w:rsidRPr="008942E8" w:rsidR="008942E8">
        <w:rPr>
          <w:rFonts w:ascii="Times New Roman" w:hAnsi="Times New Roman" w:cs="Times New Roman"/>
          <w:sz w:val="24"/>
          <w:szCs w:val="24"/>
          <w:vertAlign w:val="superscript"/>
        </w:rPr>
        <w:t>1</w:t>
      </w:r>
      <w:r w:rsidR="008942E8">
        <w:rPr>
          <w:rFonts w:ascii="Times New Roman" w:hAnsi="Times New Roman" w:cs="Times New Roman"/>
          <w:sz w:val="24"/>
          <w:szCs w:val="24"/>
        </w:rPr>
        <w:t xml:space="preserve"> tunnistatakse kehtetuks;</w:t>
      </w:r>
    </w:p>
    <w:p w:rsidRPr="004F2163" w:rsidR="00197FD3" w:rsidP="00197FD3" w:rsidRDefault="00197FD3" w14:paraId="6CAA4FD1" w14:textId="77777777">
      <w:pPr>
        <w:spacing w:after="0" w:line="240" w:lineRule="auto"/>
        <w:jc w:val="both"/>
        <w:rPr>
          <w:rFonts w:ascii="Times New Roman" w:hAnsi="Times New Roman" w:cs="Times New Roman"/>
          <w:sz w:val="24"/>
          <w:szCs w:val="24"/>
        </w:rPr>
      </w:pPr>
    </w:p>
    <w:p w:rsidR="00197FD3" w:rsidP="00197FD3" w:rsidRDefault="00197FD3" w14:paraId="5CC4F77D" w14:textId="5F9E197A">
      <w:pPr>
        <w:spacing w:after="0" w:line="240" w:lineRule="auto"/>
        <w:jc w:val="both"/>
        <w:rPr>
          <w:rFonts w:ascii="Times New Roman" w:hAnsi="Times New Roman" w:cs="Times New Roman"/>
          <w:sz w:val="24"/>
          <w:szCs w:val="24"/>
        </w:rPr>
      </w:pPr>
      <w:r w:rsidRPr="004F2163">
        <w:rPr>
          <w:rFonts w:ascii="Times New Roman" w:hAnsi="Times New Roman" w:cs="Times New Roman"/>
          <w:b/>
          <w:bCs/>
          <w:sz w:val="24"/>
          <w:szCs w:val="24"/>
        </w:rPr>
        <w:t xml:space="preserve">2) </w:t>
      </w:r>
      <w:r w:rsidRPr="008057E5">
        <w:rPr>
          <w:rFonts w:ascii="Times New Roman" w:hAnsi="Times New Roman" w:cs="Times New Roman"/>
          <w:sz w:val="24"/>
          <w:szCs w:val="24"/>
        </w:rPr>
        <w:t xml:space="preserve">paragrahvi </w:t>
      </w:r>
      <w:r w:rsidR="008942E8">
        <w:rPr>
          <w:rFonts w:ascii="Times New Roman" w:hAnsi="Times New Roman" w:cs="Times New Roman"/>
          <w:sz w:val="24"/>
          <w:szCs w:val="24"/>
        </w:rPr>
        <w:t xml:space="preserve">115 punkt 19 </w:t>
      </w:r>
      <w:r>
        <w:rPr>
          <w:rFonts w:ascii="Times New Roman" w:hAnsi="Times New Roman" w:cs="Times New Roman"/>
          <w:sz w:val="24"/>
          <w:szCs w:val="24"/>
        </w:rPr>
        <w:t xml:space="preserve">muudetakse ja </w:t>
      </w:r>
      <w:r w:rsidRPr="008057E5">
        <w:rPr>
          <w:rFonts w:ascii="Times New Roman" w:hAnsi="Times New Roman" w:cs="Times New Roman"/>
          <w:sz w:val="24"/>
          <w:szCs w:val="24"/>
        </w:rPr>
        <w:t>sõna</w:t>
      </w:r>
      <w:r>
        <w:rPr>
          <w:rFonts w:ascii="Times New Roman" w:hAnsi="Times New Roman" w:cs="Times New Roman"/>
          <w:sz w:val="24"/>
          <w:szCs w:val="24"/>
        </w:rPr>
        <w:t>statakse</w:t>
      </w:r>
      <w:r w:rsidRPr="008057E5">
        <w:rPr>
          <w:rFonts w:ascii="Times New Roman" w:hAnsi="Times New Roman" w:cs="Times New Roman"/>
          <w:sz w:val="24"/>
          <w:szCs w:val="24"/>
        </w:rPr>
        <w:t xml:space="preserve"> </w:t>
      </w:r>
      <w:r>
        <w:rPr>
          <w:rFonts w:ascii="Times New Roman" w:hAnsi="Times New Roman" w:cs="Times New Roman"/>
          <w:sz w:val="24"/>
          <w:szCs w:val="24"/>
        </w:rPr>
        <w:t>järgmiselt:</w:t>
      </w:r>
    </w:p>
    <w:p w:rsidRPr="00E07BB2" w:rsidR="00197FD3" w:rsidP="00197FD3" w:rsidRDefault="00197FD3" w14:paraId="0B576C47" w14:textId="77777777">
      <w:pPr>
        <w:spacing w:after="0" w:line="240" w:lineRule="auto"/>
        <w:jc w:val="both"/>
        <w:rPr>
          <w:rFonts w:ascii="Times New Roman" w:hAnsi="Times New Roman" w:cs="Times New Roman"/>
          <w:sz w:val="24"/>
          <w:szCs w:val="24"/>
        </w:rPr>
      </w:pPr>
    </w:p>
    <w:p w:rsidR="00197FD3" w:rsidP="008942E8" w:rsidRDefault="00197FD3" w14:paraId="16AB6C0C" w14:textId="267E7D6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w:t>
      </w:r>
      <w:r w:rsidR="008942E8">
        <w:rPr>
          <w:rFonts w:ascii="Times New Roman" w:hAnsi="Times New Roman" w:cs="Times New Roman"/>
          <w:bCs/>
          <w:sz w:val="24"/>
          <w:szCs w:val="24"/>
        </w:rPr>
        <w:t>19</w:t>
      </w:r>
      <w:r w:rsidRPr="00E07BB2">
        <w:rPr>
          <w:rFonts w:ascii="Times New Roman" w:hAnsi="Times New Roman" w:cs="Times New Roman"/>
          <w:bCs/>
          <w:sz w:val="24"/>
          <w:szCs w:val="24"/>
        </w:rPr>
        <w:t>)</w:t>
      </w:r>
      <w:r w:rsidR="008942E8">
        <w:rPr>
          <w:rFonts w:ascii="Times New Roman" w:hAnsi="Times New Roman" w:cs="Times New Roman"/>
          <w:bCs/>
          <w:sz w:val="24"/>
          <w:szCs w:val="24"/>
        </w:rPr>
        <w:t xml:space="preserve"> </w:t>
      </w:r>
      <w:r w:rsidRPr="008942E8" w:rsidR="008942E8">
        <w:rPr>
          <w:rFonts w:ascii="Times New Roman" w:hAnsi="Times New Roman" w:cs="Times New Roman"/>
          <w:bCs/>
          <w:sz w:val="24"/>
          <w:szCs w:val="24"/>
        </w:rPr>
        <w:t xml:space="preserve">välismaalane, kellele antakse </w:t>
      </w:r>
      <w:r w:rsidR="00EF2693">
        <w:rPr>
          <w:rFonts w:ascii="Times New Roman" w:hAnsi="Times New Roman" w:cs="Times New Roman"/>
          <w:bCs/>
          <w:sz w:val="24"/>
          <w:szCs w:val="24"/>
        </w:rPr>
        <w:t xml:space="preserve">käesoleva seaduse § 181 lõike 8 alusel </w:t>
      </w:r>
      <w:r w:rsidRPr="008942E8" w:rsidR="008942E8">
        <w:rPr>
          <w:rFonts w:ascii="Times New Roman" w:hAnsi="Times New Roman" w:cs="Times New Roman"/>
          <w:bCs/>
          <w:sz w:val="24"/>
          <w:szCs w:val="24"/>
        </w:rPr>
        <w:t>tähtajaline elamisluba töötamiseks tööjõupuudusega tegevusalal;</w:t>
      </w:r>
      <w:r>
        <w:rPr>
          <w:rFonts w:ascii="Times New Roman" w:hAnsi="Times New Roman" w:cs="Times New Roman"/>
          <w:bCs/>
          <w:sz w:val="24"/>
          <w:szCs w:val="24"/>
        </w:rPr>
        <w:t>“;</w:t>
      </w:r>
    </w:p>
    <w:p w:rsidRPr="00E07BB2" w:rsidR="00197FD3" w:rsidP="00197FD3" w:rsidRDefault="00197FD3" w14:paraId="495CC44D" w14:textId="77777777">
      <w:pPr>
        <w:spacing w:after="0" w:line="240" w:lineRule="auto"/>
        <w:jc w:val="both"/>
        <w:rPr>
          <w:rFonts w:ascii="Times New Roman" w:hAnsi="Times New Roman" w:cs="Times New Roman"/>
          <w:bCs/>
          <w:sz w:val="24"/>
          <w:szCs w:val="24"/>
        </w:rPr>
      </w:pPr>
    </w:p>
    <w:p w:rsidRPr="004F2163" w:rsidR="00197FD3" w:rsidP="00197FD3" w:rsidRDefault="00197FD3" w14:paraId="05CD7DB2" w14:textId="7C9CECD4">
      <w:pPr>
        <w:spacing w:after="0" w:line="240" w:lineRule="auto"/>
        <w:jc w:val="both"/>
        <w:rPr>
          <w:rFonts w:ascii="Times New Roman" w:hAnsi="Times New Roman" w:cs="Times New Roman"/>
          <w:sz w:val="24"/>
          <w:szCs w:val="24"/>
        </w:rPr>
      </w:pPr>
      <w:r w:rsidRPr="004F2163">
        <w:rPr>
          <w:rFonts w:ascii="Times New Roman" w:hAnsi="Times New Roman" w:cs="Times New Roman"/>
          <w:b/>
          <w:bCs/>
          <w:sz w:val="24"/>
          <w:szCs w:val="24"/>
        </w:rPr>
        <w:t>3)</w:t>
      </w:r>
      <w:r w:rsidRPr="004F2163">
        <w:rPr>
          <w:rFonts w:ascii="Times New Roman" w:hAnsi="Times New Roman" w:cs="Times New Roman"/>
          <w:sz w:val="24"/>
          <w:szCs w:val="24"/>
        </w:rPr>
        <w:t xml:space="preserve"> paragrahvi </w:t>
      </w:r>
      <w:r w:rsidR="00407D3F">
        <w:rPr>
          <w:rFonts w:ascii="Times New Roman" w:hAnsi="Times New Roman" w:cs="Times New Roman"/>
          <w:sz w:val="24"/>
          <w:szCs w:val="24"/>
        </w:rPr>
        <w:t>137 lõige 2</w:t>
      </w:r>
      <w:r w:rsidRPr="00407D3F" w:rsidR="00407D3F">
        <w:rPr>
          <w:rFonts w:ascii="Times New Roman" w:hAnsi="Times New Roman" w:cs="Times New Roman"/>
          <w:sz w:val="24"/>
          <w:szCs w:val="24"/>
          <w:vertAlign w:val="superscript"/>
        </w:rPr>
        <w:t>3</w:t>
      </w:r>
      <w:r w:rsidR="00407D3F">
        <w:rPr>
          <w:rFonts w:ascii="Times New Roman" w:hAnsi="Times New Roman" w:cs="Times New Roman"/>
          <w:sz w:val="24"/>
          <w:szCs w:val="24"/>
        </w:rPr>
        <w:t xml:space="preserve"> ja § 150 lõige 4 tunnistatakse kehtetuks;</w:t>
      </w:r>
    </w:p>
    <w:p w:rsidRPr="004F2163" w:rsidR="00197FD3" w:rsidP="00197FD3" w:rsidRDefault="00197FD3" w14:paraId="375BD31B" w14:textId="77777777">
      <w:pPr>
        <w:spacing w:after="0" w:line="240" w:lineRule="auto"/>
        <w:jc w:val="both"/>
        <w:rPr>
          <w:rFonts w:ascii="Times New Roman" w:hAnsi="Times New Roman" w:cs="Times New Roman"/>
          <w:b/>
          <w:sz w:val="24"/>
          <w:szCs w:val="24"/>
        </w:rPr>
      </w:pPr>
    </w:p>
    <w:p w:rsidRPr="00703827" w:rsidR="00197FD3" w:rsidP="00197FD3" w:rsidRDefault="00197FD3" w14:paraId="58BE8A8C" w14:textId="2AB20A7E">
      <w:pPr>
        <w:spacing w:after="0" w:line="240" w:lineRule="auto"/>
        <w:jc w:val="both"/>
        <w:rPr>
          <w:rFonts w:ascii="Times New Roman" w:hAnsi="Times New Roman" w:cs="Times New Roman"/>
          <w:sz w:val="24"/>
          <w:szCs w:val="24"/>
        </w:rPr>
      </w:pPr>
      <w:r w:rsidRPr="004F2163">
        <w:rPr>
          <w:rFonts w:ascii="Times New Roman" w:hAnsi="Times New Roman" w:cs="Times New Roman"/>
          <w:b/>
          <w:bCs/>
          <w:sz w:val="24"/>
          <w:szCs w:val="24"/>
        </w:rPr>
        <w:t>4)</w:t>
      </w:r>
      <w:r w:rsidRPr="004F2163">
        <w:rPr>
          <w:rFonts w:ascii="Times New Roman" w:hAnsi="Times New Roman" w:cs="Times New Roman"/>
          <w:sz w:val="24"/>
          <w:szCs w:val="24"/>
        </w:rPr>
        <w:t xml:space="preserve"> paragrahvi 1</w:t>
      </w:r>
      <w:r w:rsidR="00407D3F">
        <w:rPr>
          <w:rFonts w:ascii="Times New Roman" w:hAnsi="Times New Roman" w:cs="Times New Roman"/>
          <w:sz w:val="24"/>
          <w:szCs w:val="24"/>
        </w:rPr>
        <w:t>76</w:t>
      </w:r>
      <w:r w:rsidRPr="00407D3F" w:rsidR="00407D3F">
        <w:rPr>
          <w:rFonts w:ascii="Times New Roman" w:hAnsi="Times New Roman" w:cs="Times New Roman"/>
          <w:sz w:val="24"/>
          <w:szCs w:val="24"/>
          <w:vertAlign w:val="superscript"/>
        </w:rPr>
        <w:t>1</w:t>
      </w:r>
      <w:r w:rsidR="00407D3F">
        <w:rPr>
          <w:rFonts w:ascii="Times New Roman" w:hAnsi="Times New Roman" w:cs="Times New Roman"/>
          <w:sz w:val="24"/>
          <w:szCs w:val="24"/>
        </w:rPr>
        <w:t xml:space="preserve"> lõige 1 muudetakse ja sõnastatakse järgmiselt:</w:t>
      </w:r>
    </w:p>
    <w:p w:rsidRPr="00703827" w:rsidR="00197FD3" w:rsidP="00197FD3" w:rsidRDefault="00197FD3" w14:paraId="20D6119A" w14:textId="77777777">
      <w:pPr>
        <w:spacing w:after="0" w:line="240" w:lineRule="auto"/>
        <w:jc w:val="both"/>
        <w:rPr>
          <w:rFonts w:ascii="Times New Roman" w:hAnsi="Times New Roman" w:cs="Times New Roman"/>
          <w:sz w:val="24"/>
          <w:szCs w:val="24"/>
        </w:rPr>
      </w:pPr>
    </w:p>
    <w:p w:rsidRPr="00703827" w:rsidR="00197FD3" w:rsidP="00197FD3" w:rsidRDefault="00197FD3" w14:paraId="4840E52A" w14:textId="2818FE92">
      <w:pPr>
        <w:spacing w:after="0" w:line="240" w:lineRule="auto"/>
        <w:jc w:val="both"/>
        <w:rPr>
          <w:rFonts w:ascii="Times New Roman" w:hAnsi="Times New Roman" w:cs="Times New Roman"/>
          <w:sz w:val="24"/>
          <w:szCs w:val="24"/>
        </w:rPr>
      </w:pPr>
      <w:r w:rsidRPr="00703827">
        <w:rPr>
          <w:rFonts w:ascii="Times New Roman" w:hAnsi="Times New Roman" w:cs="Times New Roman"/>
          <w:sz w:val="24"/>
          <w:szCs w:val="24"/>
        </w:rPr>
        <w:t>„</w:t>
      </w:r>
      <w:r w:rsidRPr="00407D3F" w:rsidR="00407D3F">
        <w:rPr>
          <w:rFonts w:ascii="Times New Roman" w:hAnsi="Times New Roman" w:cs="Times New Roman"/>
          <w:sz w:val="24"/>
          <w:szCs w:val="24"/>
        </w:rPr>
        <w:t>(1) Tähtajalise elamisloa töötamiseks võib anda välismaalasele töötamiseks renditööl</w:t>
      </w:r>
      <w:r w:rsidR="00D33464">
        <w:rPr>
          <w:rFonts w:ascii="Times New Roman" w:hAnsi="Times New Roman" w:cs="Times New Roman"/>
          <w:sz w:val="24"/>
          <w:szCs w:val="24"/>
        </w:rPr>
        <w:t xml:space="preserve"> t</w:t>
      </w:r>
      <w:r w:rsidRPr="00D33464" w:rsidR="00D33464">
        <w:rPr>
          <w:rFonts w:ascii="Times New Roman" w:hAnsi="Times New Roman" w:cs="Times New Roman"/>
          <w:sz w:val="24"/>
          <w:szCs w:val="24"/>
        </w:rPr>
        <w:t>öölepingu seaduse § 6 lõike 5</w:t>
      </w:r>
      <w:r w:rsidR="00D33464">
        <w:rPr>
          <w:rFonts w:ascii="Times New Roman" w:hAnsi="Times New Roman" w:cs="Times New Roman"/>
          <w:sz w:val="24"/>
          <w:szCs w:val="24"/>
        </w:rPr>
        <w:t xml:space="preserve"> tähenduses</w:t>
      </w:r>
      <w:r w:rsidRPr="00407D3F" w:rsidR="00407D3F">
        <w:rPr>
          <w:rFonts w:ascii="Times New Roman" w:hAnsi="Times New Roman" w:cs="Times New Roman"/>
          <w:sz w:val="24"/>
          <w:szCs w:val="24"/>
        </w:rPr>
        <w:t>, välja arvatud käesoleva seaduse § 181 lõike 8 alusel.</w:t>
      </w:r>
      <w:r w:rsidRPr="00703827">
        <w:rPr>
          <w:rFonts w:ascii="Times New Roman" w:hAnsi="Times New Roman" w:cs="Times New Roman"/>
          <w:sz w:val="24"/>
          <w:szCs w:val="24"/>
        </w:rPr>
        <w:t>“;</w:t>
      </w:r>
    </w:p>
    <w:p w:rsidR="00197FD3" w:rsidP="00197FD3" w:rsidRDefault="00197FD3" w14:paraId="7CA45DE3" w14:textId="77777777">
      <w:pPr>
        <w:spacing w:after="0" w:line="240" w:lineRule="auto"/>
        <w:jc w:val="both"/>
        <w:rPr>
          <w:rFonts w:ascii="Times New Roman" w:hAnsi="Times New Roman" w:cs="Times New Roman"/>
          <w:b/>
          <w:bCs/>
          <w:sz w:val="24"/>
          <w:szCs w:val="24"/>
        </w:rPr>
      </w:pPr>
    </w:p>
    <w:p w:rsidRPr="00C35C52" w:rsidR="00197FD3" w:rsidP="00197FD3" w:rsidRDefault="00197FD3" w14:paraId="3EDBD4D3" w14:textId="0C1A5FC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w:t>
      </w:r>
      <w:r w:rsidRPr="00D40B87">
        <w:rPr>
          <w:rFonts w:ascii="Times New Roman" w:hAnsi="Times New Roman" w:cs="Times New Roman"/>
          <w:b/>
          <w:bCs/>
          <w:sz w:val="24"/>
          <w:szCs w:val="24"/>
        </w:rPr>
        <w:t>)</w:t>
      </w:r>
      <w:r w:rsidRPr="00D40B87">
        <w:rPr>
          <w:rFonts w:ascii="Times New Roman" w:hAnsi="Times New Roman" w:cs="Times New Roman"/>
          <w:sz w:val="24"/>
          <w:szCs w:val="24"/>
        </w:rPr>
        <w:t xml:space="preserve"> </w:t>
      </w:r>
      <w:r w:rsidRPr="00407D3F" w:rsidR="00407D3F">
        <w:rPr>
          <w:rFonts w:ascii="Times New Roman" w:hAnsi="Times New Roman" w:cs="Times New Roman"/>
          <w:sz w:val="24"/>
          <w:szCs w:val="24"/>
        </w:rPr>
        <w:t>paragrahvi 176</w:t>
      </w:r>
      <w:r w:rsidRPr="00407D3F" w:rsidR="00407D3F">
        <w:rPr>
          <w:rFonts w:ascii="Times New Roman" w:hAnsi="Times New Roman" w:cs="Times New Roman"/>
          <w:sz w:val="24"/>
          <w:szCs w:val="24"/>
          <w:vertAlign w:val="superscript"/>
        </w:rPr>
        <w:t>1</w:t>
      </w:r>
      <w:r w:rsidRPr="00407D3F" w:rsidR="00407D3F">
        <w:rPr>
          <w:rFonts w:ascii="Times New Roman" w:hAnsi="Times New Roman" w:cs="Times New Roman"/>
          <w:sz w:val="24"/>
          <w:szCs w:val="24"/>
        </w:rPr>
        <w:t xml:space="preserve"> lõi</w:t>
      </w:r>
      <w:r w:rsidR="00407D3F">
        <w:rPr>
          <w:rFonts w:ascii="Times New Roman" w:hAnsi="Times New Roman" w:cs="Times New Roman"/>
          <w:sz w:val="24"/>
          <w:szCs w:val="24"/>
        </w:rPr>
        <w:t>k</w:t>
      </w:r>
      <w:r w:rsidRPr="00407D3F" w:rsidR="00407D3F">
        <w:rPr>
          <w:rFonts w:ascii="Times New Roman" w:hAnsi="Times New Roman" w:cs="Times New Roman"/>
          <w:sz w:val="24"/>
          <w:szCs w:val="24"/>
        </w:rPr>
        <w:t xml:space="preserve">e </w:t>
      </w:r>
      <w:r w:rsidR="00407D3F">
        <w:rPr>
          <w:rFonts w:ascii="Times New Roman" w:hAnsi="Times New Roman" w:cs="Times New Roman"/>
          <w:sz w:val="24"/>
          <w:szCs w:val="24"/>
        </w:rPr>
        <w:t>2 sissejuhatavas lauseosas</w:t>
      </w:r>
      <w:r w:rsidR="00C71B88">
        <w:rPr>
          <w:rFonts w:ascii="Times New Roman" w:hAnsi="Times New Roman" w:cs="Times New Roman"/>
          <w:sz w:val="24"/>
          <w:szCs w:val="24"/>
        </w:rPr>
        <w:t>, § 177 lõikes 1</w:t>
      </w:r>
      <w:r w:rsidR="00C71B88">
        <w:rPr>
          <w:rFonts w:ascii="Times New Roman" w:hAnsi="Times New Roman" w:cs="Times New Roman"/>
          <w:sz w:val="24"/>
          <w:szCs w:val="24"/>
          <w:vertAlign w:val="superscript"/>
        </w:rPr>
        <w:t>2</w:t>
      </w:r>
      <w:r w:rsidR="00C71B88">
        <w:rPr>
          <w:rFonts w:ascii="Times New Roman" w:hAnsi="Times New Roman" w:cs="Times New Roman"/>
          <w:sz w:val="24"/>
          <w:szCs w:val="24"/>
        </w:rPr>
        <w:t xml:space="preserve">, </w:t>
      </w:r>
      <w:r w:rsidRPr="34E5E199" w:rsidR="00EF2693">
        <w:rPr>
          <w:rFonts w:ascii="Times New Roman" w:hAnsi="Times New Roman" w:cs="Times New Roman"/>
          <w:sz w:val="24"/>
          <w:szCs w:val="24"/>
        </w:rPr>
        <w:t>§ 181</w:t>
      </w:r>
      <w:r w:rsidRPr="34E5E199" w:rsidR="00EF2693">
        <w:rPr>
          <w:rFonts w:ascii="Times New Roman" w:hAnsi="Times New Roman" w:cs="Times New Roman"/>
          <w:sz w:val="24"/>
          <w:szCs w:val="24"/>
          <w:vertAlign w:val="superscript"/>
        </w:rPr>
        <w:t xml:space="preserve">3 </w:t>
      </w:r>
      <w:r w:rsidRPr="34E5E199" w:rsidR="00EF2693">
        <w:rPr>
          <w:rFonts w:ascii="Times New Roman" w:hAnsi="Times New Roman" w:cs="Times New Roman"/>
          <w:sz w:val="24"/>
          <w:szCs w:val="24"/>
        </w:rPr>
        <w:t>pealkirjas ja tekstis</w:t>
      </w:r>
      <w:r w:rsidR="00C71B88">
        <w:rPr>
          <w:rFonts w:ascii="Times New Roman" w:hAnsi="Times New Roman" w:cs="Times New Roman"/>
          <w:sz w:val="24"/>
          <w:szCs w:val="24"/>
        </w:rPr>
        <w:t>, § 185 lõikes 2</w:t>
      </w:r>
      <w:r w:rsidRPr="00FF34AF" w:rsidR="00C71B88">
        <w:rPr>
          <w:rFonts w:ascii="Times New Roman" w:hAnsi="Times New Roman" w:cs="Times New Roman"/>
          <w:sz w:val="24"/>
          <w:szCs w:val="24"/>
          <w:vertAlign w:val="superscript"/>
        </w:rPr>
        <w:t>1</w:t>
      </w:r>
      <w:r w:rsidR="00C71B88">
        <w:rPr>
          <w:rFonts w:ascii="Times New Roman" w:hAnsi="Times New Roman" w:cs="Times New Roman"/>
          <w:sz w:val="24"/>
          <w:szCs w:val="24"/>
        </w:rPr>
        <w:t xml:space="preserve"> ja § 293 lõikes 5 </w:t>
      </w:r>
      <w:r w:rsidR="00407D3F">
        <w:rPr>
          <w:rFonts w:ascii="Times New Roman" w:hAnsi="Times New Roman" w:cs="Times New Roman"/>
          <w:sz w:val="24"/>
          <w:szCs w:val="24"/>
        </w:rPr>
        <w:t>asendatakse sõna „renditöötajana“ sõnaga „renditööl“;</w:t>
      </w:r>
      <w:bookmarkStart w:name="_Hlk193105343" w:id="0"/>
    </w:p>
    <w:p w:rsidRPr="005B1C19" w:rsidR="00197FD3" w:rsidP="00197FD3" w:rsidRDefault="00197FD3" w14:paraId="12807F7E" w14:textId="77777777">
      <w:pPr>
        <w:spacing w:after="0" w:line="240" w:lineRule="auto"/>
        <w:jc w:val="both"/>
        <w:rPr>
          <w:rFonts w:ascii="Times New Roman" w:hAnsi="Times New Roman" w:cs="Times New Roman"/>
          <w:b/>
          <w:sz w:val="24"/>
          <w:szCs w:val="24"/>
        </w:rPr>
      </w:pPr>
    </w:p>
    <w:p w:rsidRPr="00B13CC0" w:rsidR="00197FD3" w:rsidP="00407D3F" w:rsidRDefault="00197FD3" w14:paraId="2C584AAB" w14:textId="603BCB9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6</w:t>
      </w:r>
      <w:r w:rsidRPr="005B1C19">
        <w:rPr>
          <w:rFonts w:ascii="Times New Roman" w:hAnsi="Times New Roman" w:cs="Times New Roman"/>
          <w:b/>
          <w:bCs/>
          <w:sz w:val="24"/>
          <w:szCs w:val="24"/>
        </w:rPr>
        <w:t xml:space="preserve">) </w:t>
      </w:r>
      <w:r w:rsidRPr="005B1C19">
        <w:rPr>
          <w:rFonts w:ascii="Times New Roman" w:hAnsi="Times New Roman" w:cs="Times New Roman"/>
          <w:sz w:val="24"/>
          <w:szCs w:val="24"/>
        </w:rPr>
        <w:t>paragrahv</w:t>
      </w:r>
      <w:r w:rsidR="00407D3F">
        <w:rPr>
          <w:rFonts w:ascii="Times New Roman" w:hAnsi="Times New Roman" w:cs="Times New Roman"/>
          <w:sz w:val="24"/>
          <w:szCs w:val="24"/>
        </w:rPr>
        <w:t xml:space="preserve"> 176</w:t>
      </w:r>
      <w:r w:rsidRPr="00407D3F" w:rsidR="00407D3F">
        <w:rPr>
          <w:rFonts w:ascii="Times New Roman" w:hAnsi="Times New Roman" w:cs="Times New Roman"/>
          <w:sz w:val="24"/>
          <w:szCs w:val="24"/>
          <w:vertAlign w:val="superscript"/>
        </w:rPr>
        <w:t>2</w:t>
      </w:r>
      <w:r w:rsidR="00407D3F">
        <w:rPr>
          <w:rFonts w:ascii="Times New Roman" w:hAnsi="Times New Roman" w:cs="Times New Roman"/>
          <w:sz w:val="24"/>
          <w:szCs w:val="24"/>
        </w:rPr>
        <w:t xml:space="preserve"> tunnistatakse kehtetuks</w:t>
      </w:r>
      <w:bookmarkStart w:name="_Hlk199848048" w:id="1"/>
      <w:r w:rsidR="00407D3F">
        <w:rPr>
          <w:rFonts w:ascii="Times New Roman" w:hAnsi="Times New Roman" w:cs="Times New Roman"/>
          <w:sz w:val="24"/>
          <w:szCs w:val="24"/>
        </w:rPr>
        <w:t>;</w:t>
      </w:r>
    </w:p>
    <w:p w:rsidRPr="00F64BA4" w:rsidR="00197FD3" w:rsidP="00197FD3" w:rsidRDefault="00197FD3" w14:paraId="52354794" w14:textId="77777777">
      <w:pPr>
        <w:spacing w:after="0" w:line="240" w:lineRule="auto"/>
        <w:jc w:val="both"/>
        <w:rPr>
          <w:rFonts w:ascii="Times New Roman" w:hAnsi="Times New Roman" w:cs="Times New Roman"/>
          <w:sz w:val="24"/>
          <w:szCs w:val="24"/>
        </w:rPr>
      </w:pPr>
    </w:p>
    <w:bookmarkEnd w:id="0"/>
    <w:bookmarkEnd w:id="1"/>
    <w:p w:rsidRPr="00D40B87" w:rsidR="00197FD3" w:rsidP="00197FD3" w:rsidRDefault="00197FD3" w14:paraId="0B3D9F67" w14:textId="20F2B0EB">
      <w:pPr>
        <w:spacing w:after="0" w:line="240" w:lineRule="auto"/>
        <w:jc w:val="both"/>
        <w:rPr>
          <w:rFonts w:ascii="Times New Roman" w:hAnsi="Times New Roman" w:cs="Times New Roman"/>
          <w:sz w:val="24"/>
          <w:szCs w:val="24"/>
        </w:rPr>
      </w:pPr>
      <w:r w:rsidRPr="00CE1374">
        <w:rPr>
          <w:rFonts w:ascii="Times New Roman" w:hAnsi="Times New Roman" w:cs="Times New Roman"/>
          <w:b/>
          <w:bCs/>
          <w:sz w:val="24"/>
          <w:szCs w:val="24"/>
        </w:rPr>
        <w:t>7)</w:t>
      </w:r>
      <w:r w:rsidRPr="00CE1374">
        <w:rPr>
          <w:rFonts w:ascii="Times New Roman" w:hAnsi="Times New Roman" w:cs="Times New Roman"/>
          <w:sz w:val="24"/>
          <w:szCs w:val="24"/>
        </w:rPr>
        <w:t xml:space="preserve"> paragrahvi 1</w:t>
      </w:r>
      <w:r w:rsidRPr="00CE1374" w:rsidR="00CE1374">
        <w:rPr>
          <w:rFonts w:ascii="Times New Roman" w:hAnsi="Times New Roman" w:cs="Times New Roman"/>
          <w:sz w:val="24"/>
          <w:szCs w:val="24"/>
        </w:rPr>
        <w:t>7</w:t>
      </w:r>
      <w:r w:rsidRPr="00CE1374">
        <w:rPr>
          <w:rFonts w:ascii="Times New Roman" w:hAnsi="Times New Roman" w:cs="Times New Roman"/>
          <w:sz w:val="24"/>
          <w:szCs w:val="24"/>
        </w:rPr>
        <w:t>8</w:t>
      </w:r>
      <w:r w:rsidRPr="00CE1374" w:rsidR="00CE1374">
        <w:rPr>
          <w:rFonts w:ascii="Times New Roman" w:hAnsi="Times New Roman" w:cs="Times New Roman"/>
          <w:sz w:val="24"/>
          <w:szCs w:val="24"/>
        </w:rPr>
        <w:t xml:space="preserve"> lõige 1</w:t>
      </w:r>
      <w:r w:rsidRPr="00CE1374" w:rsidR="00CE1374">
        <w:rPr>
          <w:rFonts w:ascii="Times New Roman" w:hAnsi="Times New Roman" w:cs="Times New Roman"/>
          <w:sz w:val="24"/>
          <w:szCs w:val="24"/>
          <w:vertAlign w:val="superscript"/>
        </w:rPr>
        <w:t>3</w:t>
      </w:r>
      <w:r w:rsidRPr="00CE1374" w:rsidR="00CE1374">
        <w:rPr>
          <w:rFonts w:ascii="Times New Roman" w:hAnsi="Times New Roman" w:cs="Times New Roman"/>
          <w:sz w:val="24"/>
          <w:szCs w:val="24"/>
        </w:rPr>
        <w:t xml:space="preserve"> muudetakse ja sõnastatakse järgmiselt:</w:t>
      </w:r>
    </w:p>
    <w:p w:rsidRPr="00D40B87" w:rsidR="00197FD3" w:rsidP="00197FD3" w:rsidRDefault="00197FD3" w14:paraId="5618F241" w14:textId="77777777">
      <w:pPr>
        <w:spacing w:after="0" w:line="240" w:lineRule="auto"/>
        <w:jc w:val="both"/>
        <w:rPr>
          <w:rFonts w:ascii="Times New Roman" w:hAnsi="Times New Roman" w:cs="Times New Roman"/>
          <w:sz w:val="24"/>
          <w:szCs w:val="24"/>
        </w:rPr>
      </w:pPr>
    </w:p>
    <w:p w:rsidRPr="00F64BA4" w:rsidR="00197FD3" w:rsidP="00CE1374" w:rsidRDefault="00197FD3" w14:paraId="50335287" w14:textId="25D09855">
      <w:pPr>
        <w:spacing w:after="0" w:line="240" w:lineRule="auto"/>
        <w:jc w:val="both"/>
        <w:rPr>
          <w:rFonts w:ascii="Times New Roman" w:hAnsi="Times New Roman" w:cs="Times New Roman"/>
          <w:sz w:val="24"/>
          <w:szCs w:val="24"/>
        </w:rPr>
      </w:pPr>
      <w:r w:rsidRPr="00D40B87">
        <w:rPr>
          <w:rFonts w:ascii="Times New Roman" w:hAnsi="Times New Roman" w:cs="Times New Roman"/>
          <w:sz w:val="24"/>
          <w:szCs w:val="24"/>
        </w:rPr>
        <w:t>„</w:t>
      </w:r>
      <w:r>
        <w:rPr>
          <w:rFonts w:ascii="Times New Roman" w:hAnsi="Times New Roman" w:cs="Times New Roman"/>
          <w:sz w:val="24"/>
          <w:szCs w:val="24"/>
        </w:rPr>
        <w:t>(</w:t>
      </w:r>
      <w:r w:rsidRPr="00CE1374" w:rsidR="00CE1374">
        <w:rPr>
          <w:rFonts w:ascii="Times New Roman" w:hAnsi="Times New Roman" w:cs="Times New Roman"/>
          <w:sz w:val="24"/>
          <w:szCs w:val="24"/>
        </w:rPr>
        <w:t>1</w:t>
      </w:r>
      <w:r w:rsidRPr="00CE1374" w:rsidR="00CE1374">
        <w:rPr>
          <w:rFonts w:ascii="Times New Roman" w:hAnsi="Times New Roman" w:cs="Times New Roman"/>
          <w:sz w:val="24"/>
          <w:szCs w:val="24"/>
          <w:vertAlign w:val="superscript"/>
        </w:rPr>
        <w:t>3</w:t>
      </w:r>
      <w:r w:rsidRPr="00CE1374" w:rsidR="00CE1374">
        <w:rPr>
          <w:rFonts w:ascii="Times New Roman" w:hAnsi="Times New Roman" w:cs="Times New Roman"/>
          <w:sz w:val="24"/>
          <w:szCs w:val="24"/>
        </w:rPr>
        <w:t xml:space="preserve">) Tööandja on kohustatud maksma välismaalasele, kellele on antud elamisluba töötamiseks käesoleva seaduse § 181 lõike 8 alusel, tasu, mille suurus on vähemalt </w:t>
      </w:r>
      <w:r w:rsidRPr="003F19FF" w:rsidR="002134E3">
        <w:rPr>
          <w:rFonts w:ascii="Times New Roman" w:hAnsi="Times New Roman" w:cs="Times New Roman"/>
          <w:sz w:val="24"/>
          <w:szCs w:val="24"/>
        </w:rPr>
        <w:t>80 protsenti</w:t>
      </w:r>
      <w:r w:rsidRPr="00CE1374" w:rsidR="00CE1374">
        <w:rPr>
          <w:rFonts w:ascii="Times New Roman" w:hAnsi="Times New Roman" w:cs="Times New Roman"/>
          <w:sz w:val="24"/>
          <w:szCs w:val="24"/>
        </w:rPr>
        <w:t xml:space="preserve"> Statistikaameti viimati avaldatud Eesti aasta </w:t>
      </w:r>
      <w:r w:rsidRPr="003F19FF" w:rsidR="002134E3">
        <w:rPr>
          <w:rFonts w:ascii="Times New Roman" w:hAnsi="Times New Roman" w:cs="Times New Roman"/>
          <w:sz w:val="24"/>
          <w:szCs w:val="24"/>
        </w:rPr>
        <w:t>keskmisest brutokuupalgast</w:t>
      </w:r>
      <w:r w:rsidRPr="00F64BA4">
        <w:rPr>
          <w:rFonts w:ascii="Times New Roman" w:hAnsi="Times New Roman" w:cs="Times New Roman"/>
          <w:sz w:val="24"/>
          <w:szCs w:val="24"/>
        </w:rPr>
        <w:t>.“;</w:t>
      </w:r>
    </w:p>
    <w:p w:rsidRPr="00F64BA4" w:rsidR="00197FD3" w:rsidP="00197FD3" w:rsidRDefault="00197FD3" w14:paraId="5BF1F18A" w14:textId="77777777">
      <w:pPr>
        <w:spacing w:after="0" w:line="240" w:lineRule="auto"/>
        <w:jc w:val="both"/>
        <w:rPr>
          <w:rFonts w:ascii="Times New Roman" w:hAnsi="Times New Roman" w:cs="Times New Roman"/>
          <w:sz w:val="24"/>
          <w:szCs w:val="24"/>
        </w:rPr>
      </w:pPr>
    </w:p>
    <w:p w:rsidRPr="00F64BA4" w:rsidR="00197FD3" w:rsidP="00197FD3" w:rsidRDefault="00197FD3" w14:paraId="6BCC1592" w14:textId="691EC483">
      <w:pPr>
        <w:spacing w:after="0" w:line="240" w:lineRule="auto"/>
        <w:jc w:val="both"/>
        <w:rPr>
          <w:rFonts w:ascii="Times New Roman" w:hAnsi="Times New Roman" w:cs="Times New Roman"/>
          <w:sz w:val="24"/>
          <w:szCs w:val="24"/>
        </w:rPr>
      </w:pPr>
      <w:r w:rsidRPr="00F64BA4">
        <w:rPr>
          <w:rFonts w:ascii="Times New Roman" w:hAnsi="Times New Roman" w:cs="Times New Roman"/>
          <w:b/>
          <w:bCs/>
          <w:sz w:val="24"/>
          <w:szCs w:val="24"/>
        </w:rPr>
        <w:t>8)</w:t>
      </w:r>
      <w:r w:rsidRPr="00F64BA4">
        <w:rPr>
          <w:rFonts w:ascii="Times New Roman" w:hAnsi="Times New Roman" w:cs="Times New Roman"/>
          <w:sz w:val="24"/>
          <w:szCs w:val="24"/>
        </w:rPr>
        <w:t xml:space="preserve"> paragrahvi 18</w:t>
      </w:r>
      <w:r w:rsidR="00CE1374">
        <w:rPr>
          <w:rFonts w:ascii="Times New Roman" w:hAnsi="Times New Roman" w:cs="Times New Roman"/>
          <w:sz w:val="24"/>
          <w:szCs w:val="24"/>
        </w:rPr>
        <w:t>1</w:t>
      </w:r>
      <w:r w:rsidRPr="00F64BA4">
        <w:rPr>
          <w:rFonts w:ascii="Times New Roman" w:hAnsi="Times New Roman" w:cs="Times New Roman"/>
          <w:sz w:val="24"/>
          <w:szCs w:val="24"/>
        </w:rPr>
        <w:t xml:space="preserve"> </w:t>
      </w:r>
      <w:r>
        <w:rPr>
          <w:rFonts w:ascii="Times New Roman" w:hAnsi="Times New Roman" w:cs="Times New Roman"/>
          <w:sz w:val="24"/>
          <w:szCs w:val="24"/>
        </w:rPr>
        <w:t>lõi</w:t>
      </w:r>
      <w:r w:rsidR="00CE1374">
        <w:rPr>
          <w:rFonts w:ascii="Times New Roman" w:hAnsi="Times New Roman" w:cs="Times New Roman"/>
          <w:sz w:val="24"/>
          <w:szCs w:val="24"/>
        </w:rPr>
        <w:t>ke</w:t>
      </w:r>
      <w:r>
        <w:rPr>
          <w:rFonts w:ascii="Times New Roman" w:hAnsi="Times New Roman" w:cs="Times New Roman"/>
          <w:sz w:val="24"/>
          <w:szCs w:val="24"/>
        </w:rPr>
        <w:t xml:space="preserve"> 2 </w:t>
      </w:r>
      <w:r w:rsidR="00CE1374">
        <w:rPr>
          <w:rFonts w:ascii="Times New Roman" w:hAnsi="Times New Roman" w:cs="Times New Roman"/>
          <w:sz w:val="24"/>
          <w:szCs w:val="24"/>
        </w:rPr>
        <w:t xml:space="preserve">punkt 4 </w:t>
      </w:r>
      <w:r w:rsidRPr="00F64BA4">
        <w:rPr>
          <w:rFonts w:ascii="Times New Roman" w:hAnsi="Times New Roman" w:cs="Times New Roman"/>
          <w:sz w:val="24"/>
          <w:szCs w:val="24"/>
        </w:rPr>
        <w:t>muudetakse ja sõnastatakse järgmiselt:</w:t>
      </w:r>
    </w:p>
    <w:p w:rsidRPr="00F64BA4" w:rsidR="00197FD3" w:rsidP="00197FD3" w:rsidRDefault="00197FD3" w14:paraId="0F646519" w14:textId="77777777">
      <w:pPr>
        <w:spacing w:after="0" w:line="240" w:lineRule="auto"/>
        <w:jc w:val="both"/>
        <w:rPr>
          <w:rFonts w:ascii="Times New Roman" w:hAnsi="Times New Roman" w:cs="Times New Roman"/>
          <w:sz w:val="24"/>
          <w:szCs w:val="24"/>
        </w:rPr>
      </w:pPr>
    </w:p>
    <w:p w:rsidR="00197FD3" w:rsidP="00197FD3" w:rsidRDefault="00197FD3" w14:paraId="19040BEB" w14:textId="7815769C">
      <w:pPr>
        <w:spacing w:after="0" w:line="240" w:lineRule="auto"/>
        <w:jc w:val="both"/>
        <w:rPr>
          <w:rFonts w:ascii="Times New Roman" w:hAnsi="Times New Roman" w:cs="Times New Roman"/>
          <w:sz w:val="24"/>
          <w:szCs w:val="24"/>
        </w:rPr>
      </w:pPr>
      <w:bookmarkStart w:name="_Hlk194322080" w:id="2"/>
      <w:r w:rsidRPr="00F64BA4">
        <w:rPr>
          <w:rFonts w:ascii="Times New Roman" w:hAnsi="Times New Roman" w:cs="Times New Roman"/>
          <w:sz w:val="24"/>
          <w:szCs w:val="24"/>
        </w:rPr>
        <w:t>„</w:t>
      </w:r>
      <w:r w:rsidR="00CE1374">
        <w:rPr>
          <w:rFonts w:ascii="Times New Roman" w:hAnsi="Times New Roman" w:cs="Times New Roman"/>
          <w:sz w:val="24"/>
          <w:szCs w:val="24"/>
        </w:rPr>
        <w:t xml:space="preserve">4) </w:t>
      </w:r>
      <w:r w:rsidRPr="00CE1374" w:rsidR="00CE1374">
        <w:rPr>
          <w:rFonts w:ascii="Times New Roman" w:hAnsi="Times New Roman" w:cs="Times New Roman"/>
          <w:sz w:val="24"/>
          <w:szCs w:val="24"/>
        </w:rPr>
        <w:t>töötamiseks tööjõupuudusega tegevusalal</w:t>
      </w:r>
      <w:r w:rsidR="00CE1374">
        <w:rPr>
          <w:rFonts w:ascii="Times New Roman" w:hAnsi="Times New Roman" w:cs="Times New Roman"/>
          <w:sz w:val="24"/>
          <w:szCs w:val="24"/>
        </w:rPr>
        <w:t>;</w:t>
      </w:r>
      <w:bookmarkEnd w:id="2"/>
      <w:r w:rsidRPr="00F64BA4">
        <w:rPr>
          <w:rFonts w:ascii="Times New Roman" w:hAnsi="Times New Roman" w:cs="Times New Roman"/>
          <w:sz w:val="24"/>
          <w:szCs w:val="24"/>
        </w:rPr>
        <w:t>“;</w:t>
      </w:r>
    </w:p>
    <w:p w:rsidR="00197FD3" w:rsidP="00197FD3" w:rsidRDefault="00197FD3" w14:paraId="4B49FF47" w14:textId="77777777">
      <w:pPr>
        <w:spacing w:after="0" w:line="240" w:lineRule="auto"/>
        <w:jc w:val="both"/>
        <w:rPr>
          <w:rFonts w:ascii="Times New Roman" w:hAnsi="Times New Roman" w:cs="Times New Roman"/>
          <w:sz w:val="24"/>
          <w:szCs w:val="24"/>
        </w:rPr>
      </w:pPr>
    </w:p>
    <w:p w:rsidR="00197FD3" w:rsidP="00197FD3" w:rsidRDefault="00197FD3" w14:paraId="70D31684" w14:textId="7DFA501D">
      <w:pPr>
        <w:spacing w:after="0" w:line="240" w:lineRule="auto"/>
        <w:jc w:val="both"/>
        <w:rPr>
          <w:rFonts w:ascii="Times New Roman" w:hAnsi="Times New Roman" w:cs="Times New Roman"/>
          <w:sz w:val="24"/>
          <w:szCs w:val="24"/>
        </w:rPr>
      </w:pPr>
      <w:r w:rsidRPr="00E07BB2">
        <w:rPr>
          <w:rFonts w:ascii="Times New Roman" w:hAnsi="Times New Roman" w:cs="Times New Roman"/>
          <w:b/>
          <w:bCs/>
          <w:sz w:val="24"/>
          <w:szCs w:val="24"/>
        </w:rPr>
        <w:t>9)</w:t>
      </w:r>
      <w:r>
        <w:rPr>
          <w:rFonts w:ascii="Times New Roman" w:hAnsi="Times New Roman" w:cs="Times New Roman"/>
          <w:sz w:val="24"/>
          <w:szCs w:val="24"/>
        </w:rPr>
        <w:t xml:space="preserve"> paragrahvi </w:t>
      </w:r>
      <w:r w:rsidRPr="00CE1374" w:rsidR="00CE1374">
        <w:rPr>
          <w:rFonts w:ascii="Times New Roman" w:hAnsi="Times New Roman" w:cs="Times New Roman"/>
          <w:sz w:val="24"/>
          <w:szCs w:val="24"/>
        </w:rPr>
        <w:t>1</w:t>
      </w:r>
      <w:r w:rsidR="00CE1374">
        <w:rPr>
          <w:rFonts w:ascii="Times New Roman" w:hAnsi="Times New Roman" w:cs="Times New Roman"/>
          <w:sz w:val="24"/>
          <w:szCs w:val="24"/>
        </w:rPr>
        <w:t>81 lõike 2 punkt 7</w:t>
      </w:r>
      <w:r w:rsidRPr="00CE1374" w:rsidR="00CE1374">
        <w:rPr>
          <w:rFonts w:ascii="Times New Roman" w:hAnsi="Times New Roman" w:cs="Times New Roman"/>
          <w:sz w:val="24"/>
          <w:szCs w:val="24"/>
        </w:rPr>
        <w:t xml:space="preserve"> tunnistatakse kehtetuks</w:t>
      </w:r>
      <w:r w:rsidR="00CE1374">
        <w:rPr>
          <w:rFonts w:ascii="Times New Roman" w:hAnsi="Times New Roman" w:cs="Times New Roman"/>
          <w:sz w:val="24"/>
          <w:szCs w:val="24"/>
        </w:rPr>
        <w:t>;</w:t>
      </w:r>
    </w:p>
    <w:p w:rsidR="00197FD3" w:rsidP="00197FD3" w:rsidRDefault="00197FD3" w14:paraId="6D13A9FB" w14:textId="77777777">
      <w:pPr>
        <w:spacing w:after="0" w:line="240" w:lineRule="auto"/>
        <w:jc w:val="both"/>
        <w:rPr>
          <w:rFonts w:ascii="Times New Roman" w:hAnsi="Times New Roman" w:cs="Times New Roman"/>
          <w:sz w:val="24"/>
          <w:szCs w:val="24"/>
        </w:rPr>
      </w:pPr>
    </w:p>
    <w:p w:rsidRPr="00F64BA4" w:rsidR="00197FD3" w:rsidP="00197FD3" w:rsidRDefault="00197FD3" w14:paraId="70BE162C" w14:textId="3811154F">
      <w:pPr>
        <w:spacing w:after="0" w:line="240" w:lineRule="auto"/>
        <w:jc w:val="both"/>
        <w:rPr>
          <w:rFonts w:ascii="Times New Roman" w:hAnsi="Times New Roman" w:cs="Times New Roman"/>
          <w:sz w:val="24"/>
          <w:szCs w:val="24"/>
        </w:rPr>
      </w:pPr>
      <w:r w:rsidRPr="00A528F5">
        <w:rPr>
          <w:rFonts w:ascii="Times New Roman" w:hAnsi="Times New Roman" w:cs="Times New Roman"/>
          <w:b/>
          <w:bCs/>
          <w:sz w:val="24"/>
          <w:szCs w:val="24"/>
        </w:rPr>
        <w:t>10)</w:t>
      </w:r>
      <w:r w:rsidRPr="00A528F5">
        <w:rPr>
          <w:rFonts w:ascii="Times New Roman" w:hAnsi="Times New Roman" w:cs="Times New Roman"/>
          <w:sz w:val="24"/>
          <w:szCs w:val="24"/>
        </w:rPr>
        <w:t xml:space="preserve"> paragrahv</w:t>
      </w:r>
      <w:r w:rsidR="00CE1374">
        <w:rPr>
          <w:rFonts w:ascii="Times New Roman" w:hAnsi="Times New Roman" w:cs="Times New Roman"/>
          <w:sz w:val="24"/>
          <w:szCs w:val="24"/>
        </w:rPr>
        <w:t>i</w:t>
      </w:r>
      <w:r w:rsidRPr="00A528F5">
        <w:rPr>
          <w:rFonts w:ascii="Times New Roman" w:hAnsi="Times New Roman" w:cs="Times New Roman"/>
          <w:sz w:val="24"/>
          <w:szCs w:val="24"/>
        </w:rPr>
        <w:t xml:space="preserve"> 18</w:t>
      </w:r>
      <w:r w:rsidR="00CE1374">
        <w:rPr>
          <w:rFonts w:ascii="Times New Roman" w:hAnsi="Times New Roman" w:cs="Times New Roman"/>
          <w:sz w:val="24"/>
          <w:szCs w:val="24"/>
        </w:rPr>
        <w:t xml:space="preserve">1 lõige 8 </w:t>
      </w:r>
      <w:r w:rsidRPr="00A528F5">
        <w:rPr>
          <w:rFonts w:ascii="Times New Roman" w:hAnsi="Times New Roman" w:cs="Times New Roman"/>
          <w:sz w:val="24"/>
          <w:szCs w:val="24"/>
        </w:rPr>
        <w:t>muudetakse ja sõnastatakse järgmiselt:</w:t>
      </w:r>
    </w:p>
    <w:p w:rsidRPr="00F64BA4" w:rsidR="00197FD3" w:rsidP="00197FD3" w:rsidRDefault="00197FD3" w14:paraId="47658135" w14:textId="77777777">
      <w:pPr>
        <w:spacing w:after="0" w:line="240" w:lineRule="auto"/>
        <w:jc w:val="both"/>
        <w:rPr>
          <w:rFonts w:ascii="Times New Roman" w:hAnsi="Times New Roman" w:cs="Times New Roman"/>
          <w:sz w:val="24"/>
          <w:szCs w:val="24"/>
        </w:rPr>
      </w:pPr>
    </w:p>
    <w:p w:rsidRPr="00F64BA4" w:rsidR="00197FD3" w:rsidP="00197FD3" w:rsidRDefault="00197FD3" w14:paraId="23673CEA" w14:noSpellErr="1" w14:textId="2073375A">
      <w:pPr>
        <w:spacing w:after="0" w:line="240" w:lineRule="auto"/>
        <w:jc w:val="both"/>
        <w:rPr>
          <w:rFonts w:ascii="Times New Roman" w:hAnsi="Times New Roman" w:cs="Times New Roman"/>
          <w:sz w:val="24"/>
          <w:szCs w:val="24"/>
        </w:rPr>
      </w:pPr>
      <w:r w:rsidRPr="00CE1374" w:rsidR="00197FD3">
        <w:rPr>
          <w:rFonts w:ascii="Times New Roman" w:hAnsi="Times New Roman" w:cs="Times New Roman"/>
          <w:sz w:val="24"/>
          <w:szCs w:val="24"/>
        </w:rPr>
        <w:t>„</w:t>
      </w:r>
      <w:bookmarkStart w:name="_Hlk172620352" w:id="3"/>
      <w:r w:rsidRPr="00961F7A" w:rsidR="00CE1374">
        <w:rPr>
          <w:rFonts w:ascii="Times New Roman" w:hAnsi="Times New Roman" w:eastAsia="Aptos" w:cs="Times New Roman"/>
          <w:color w:val="202020"/>
          <w:sz w:val="24"/>
          <w:szCs w:val="24"/>
          <w:shd w:val="clear" w:color="auto" w:fill="FFFFFF"/>
        </w:rPr>
        <w:t xml:space="preserve">(8) Tähtajalise elamisloa töötamiseks võib anda töötamiseks </w:t>
      </w:r>
      <w:r w:rsidRPr="00961F7A" w:rsidR="00CE1374">
        <w:rPr>
          <w:rFonts w:ascii="Times New Roman" w:hAnsi="Times New Roman" w:eastAsia="Aptos" w:cs="Times New Roman"/>
          <w:color w:val="202020"/>
          <w:sz w:val="24"/>
          <w:szCs w:val="24"/>
          <w:shd w:val="clear" w:color="auto" w:fill="FFFFFF"/>
        </w:rPr>
        <w:t xml:space="preserve">tööjõupuudusega tegevusalal</w:t>
      </w:r>
      <w:r w:rsidRPr="00961F7A" w:rsidR="00CE1374">
        <w:rPr>
          <w:rFonts w:ascii="Times New Roman" w:hAnsi="Times New Roman" w:eastAsia="Aptos" w:cs="Times New Roman"/>
          <w:color w:val="202020"/>
          <w:sz w:val="24"/>
          <w:szCs w:val="24"/>
          <w:shd w:val="clear" w:color="auto" w:fill="FFFFFF"/>
        </w:rPr>
        <w:t xml:space="preserve">, kui </w:t>
      </w:r>
      <w:bookmarkEnd w:id="3"/>
      <w:r w:rsidRPr="00961F7A" w:rsidR="00CE1374">
        <w:rPr>
          <w:rFonts w:ascii="Times New Roman" w:hAnsi="Times New Roman" w:eastAsia="Aptos" w:cs="Times New Roman"/>
          <w:color w:val="202020"/>
          <w:sz w:val="24"/>
          <w:szCs w:val="24"/>
          <w:shd w:val="clear" w:color="auto" w:fill="FFFFFF"/>
        </w:rPr>
        <w:t>välismaalase tööandja Eesti äriregistrisse kantud põhitegevusala kuulub</w:t>
      </w:r>
      <w:r w:rsidR="00811792">
        <w:rPr>
          <w:rFonts w:ascii="Times New Roman" w:hAnsi="Times New Roman" w:eastAsia="Aptos" w:cs="Times New Roman"/>
          <w:color w:val="202020"/>
          <w:sz w:val="24"/>
          <w:szCs w:val="24"/>
          <w:shd w:val="clear" w:color="auto" w:fill="FFFFFF"/>
        </w:rPr>
        <w:t xml:space="preserve"> käesoleva paragrahvi lõike </w:t>
      </w:r>
      <w:r w:rsidR="006F0AEE">
        <w:rPr>
          <w:rFonts w:ascii="Times New Roman" w:hAnsi="Times New Roman" w:eastAsia="Aptos" w:cs="Times New Roman"/>
          <w:color w:val="202020"/>
          <w:sz w:val="24"/>
          <w:szCs w:val="24"/>
          <w:shd w:val="clear" w:color="auto" w:fill="FFFFFF"/>
        </w:rPr>
        <w:t xml:space="preserve">12 </w:t>
      </w:r>
      <w:r w:rsidR="00811792">
        <w:rPr>
          <w:rFonts w:ascii="Times New Roman" w:hAnsi="Times New Roman" w:eastAsia="Aptos" w:cs="Times New Roman"/>
          <w:color w:val="202020"/>
          <w:sz w:val="24"/>
          <w:szCs w:val="24"/>
          <w:shd w:val="clear" w:color="auto" w:fill="FFFFFF"/>
        </w:rPr>
        <w:t>alusel</w:t>
      </w:r>
      <w:r w:rsidRPr="00961F7A" w:rsidR="00CE1374">
        <w:rPr>
          <w:rFonts w:ascii="Times New Roman" w:hAnsi="Times New Roman" w:eastAsia="Aptos" w:cs="Times New Roman"/>
          <w:color w:val="202020"/>
          <w:sz w:val="24"/>
          <w:szCs w:val="24"/>
          <w:shd w:val="clear" w:color="auto" w:fill="FFFFFF"/>
        </w:rPr>
        <w:t xml:space="preserve"> Vabariigi Valitsuse kehtestatud tööjõupuudusega tegevusalade loetelusse.</w:t>
      </w:r>
      <w:r w:rsidRPr="00CE1374" w:rsidR="00197FD3">
        <w:rPr>
          <w:rFonts w:ascii="Times New Roman" w:hAnsi="Times New Roman" w:cs="Times New Roman"/>
          <w:sz w:val="24"/>
          <w:szCs w:val="24"/>
        </w:rPr>
        <w:t>“;</w:t>
      </w:r>
    </w:p>
    <w:p w:rsidR="00197FD3" w:rsidP="00197FD3" w:rsidRDefault="00197FD3" w14:paraId="4A98A6A9" w14:textId="77777777">
      <w:pPr>
        <w:spacing w:after="0" w:line="240" w:lineRule="auto"/>
        <w:jc w:val="both"/>
        <w:rPr>
          <w:rFonts w:ascii="Times New Roman" w:hAnsi="Times New Roman" w:cs="Times New Roman"/>
          <w:sz w:val="24"/>
          <w:szCs w:val="24"/>
        </w:rPr>
      </w:pPr>
    </w:p>
    <w:p w:rsidR="00E248F9" w:rsidP="00197FD3" w:rsidRDefault="00E248F9" w14:paraId="30F57FF1" w14:textId="542D2897">
      <w:pPr>
        <w:spacing w:after="0" w:line="240" w:lineRule="auto"/>
        <w:jc w:val="both"/>
        <w:rPr>
          <w:rFonts w:ascii="Times New Roman" w:hAnsi="Times New Roman" w:cs="Times New Roman"/>
          <w:sz w:val="24"/>
          <w:szCs w:val="24"/>
        </w:rPr>
      </w:pPr>
      <w:r w:rsidRPr="61A887E1" w:rsidR="00E248F9">
        <w:rPr>
          <w:rFonts w:ascii="Times New Roman" w:hAnsi="Times New Roman" w:cs="Times New Roman"/>
          <w:b w:val="1"/>
          <w:bCs w:val="1"/>
          <w:sz w:val="24"/>
          <w:szCs w:val="24"/>
        </w:rPr>
        <w:t>1</w:t>
      </w:r>
      <w:r w:rsidRPr="61A887E1" w:rsidR="00E248F9">
        <w:rPr>
          <w:rFonts w:ascii="Times New Roman" w:hAnsi="Times New Roman" w:cs="Times New Roman"/>
          <w:b w:val="1"/>
          <w:bCs w:val="1"/>
          <w:sz w:val="24"/>
          <w:szCs w:val="24"/>
        </w:rPr>
        <w:t>1</w:t>
      </w:r>
      <w:r w:rsidRPr="61A887E1" w:rsidR="00E248F9">
        <w:rPr>
          <w:rFonts w:ascii="Times New Roman" w:hAnsi="Times New Roman" w:cs="Times New Roman"/>
          <w:b w:val="1"/>
          <w:bCs w:val="1"/>
          <w:sz w:val="24"/>
          <w:szCs w:val="24"/>
        </w:rPr>
        <w:t>)</w:t>
      </w:r>
      <w:r w:rsidRPr="61A887E1" w:rsidR="00E248F9">
        <w:rPr>
          <w:rFonts w:ascii="Times New Roman" w:hAnsi="Times New Roman" w:cs="Times New Roman"/>
          <w:sz w:val="24"/>
          <w:szCs w:val="24"/>
        </w:rPr>
        <w:t xml:space="preserve"> </w:t>
      </w:r>
      <w:commentRangeStart w:id="1853061131"/>
      <w:r w:rsidRPr="61A887E1" w:rsidR="00E248F9">
        <w:rPr>
          <w:rFonts w:ascii="Times New Roman" w:hAnsi="Times New Roman" w:cs="Times New Roman"/>
          <w:sz w:val="24"/>
          <w:szCs w:val="24"/>
        </w:rPr>
        <w:t>paragrahvi</w:t>
      </w:r>
      <w:r w:rsidRPr="61A887E1" w:rsidR="00E248F9">
        <w:rPr>
          <w:rFonts w:ascii="Times New Roman" w:hAnsi="Times New Roman" w:cs="Times New Roman"/>
          <w:sz w:val="24"/>
          <w:szCs w:val="24"/>
        </w:rPr>
        <w:t xml:space="preserve"> 181 lõige 9</w:t>
      </w:r>
      <w:r w:rsidRPr="61A887E1" w:rsidR="00E248F9">
        <w:rPr>
          <w:rFonts w:ascii="Times New Roman" w:hAnsi="Times New Roman" w:cs="Times New Roman"/>
          <w:sz w:val="24"/>
          <w:szCs w:val="24"/>
        </w:rPr>
        <w:t>,</w:t>
      </w:r>
      <w:r w:rsidRPr="61A887E1" w:rsidR="00E248F9">
        <w:rPr>
          <w:rFonts w:ascii="Times New Roman" w:hAnsi="Times New Roman" w:cs="Times New Roman"/>
          <w:sz w:val="24"/>
          <w:szCs w:val="24"/>
        </w:rPr>
        <w:t xml:space="preserve"> § 186 lõige 5 </w:t>
      </w:r>
      <w:r w:rsidRPr="61A887E1" w:rsidR="00E248F9">
        <w:rPr>
          <w:rFonts w:ascii="Times New Roman" w:hAnsi="Times New Roman" w:cs="Times New Roman"/>
          <w:sz w:val="24"/>
          <w:szCs w:val="24"/>
        </w:rPr>
        <w:t>ja § 210</w:t>
      </w:r>
      <w:r w:rsidRPr="61A887E1" w:rsidR="00E248F9">
        <w:rPr>
          <w:rFonts w:ascii="Times New Roman" w:hAnsi="Times New Roman" w:cs="Times New Roman"/>
          <w:sz w:val="24"/>
          <w:szCs w:val="24"/>
          <w:vertAlign w:val="superscript"/>
        </w:rPr>
        <w:t>2</w:t>
      </w:r>
      <w:r w:rsidRPr="61A887E1" w:rsidR="00E248F9">
        <w:rPr>
          <w:rFonts w:ascii="Times New Roman" w:hAnsi="Times New Roman" w:cs="Times New Roman"/>
          <w:sz w:val="24"/>
          <w:szCs w:val="24"/>
        </w:rPr>
        <w:t xml:space="preserve"> lõige 4 </w:t>
      </w:r>
      <w:r w:rsidRPr="61A887E1" w:rsidR="00E248F9">
        <w:rPr>
          <w:rFonts w:ascii="Times New Roman" w:hAnsi="Times New Roman" w:cs="Times New Roman"/>
          <w:sz w:val="24"/>
          <w:szCs w:val="24"/>
        </w:rPr>
        <w:t>tunnistatakse kehtetuks</w:t>
      </w:r>
      <w:r w:rsidRPr="61A887E1" w:rsidR="00E248F9">
        <w:rPr>
          <w:rFonts w:ascii="Times New Roman" w:hAnsi="Times New Roman" w:cs="Times New Roman"/>
          <w:sz w:val="24"/>
          <w:szCs w:val="24"/>
        </w:rPr>
        <w:t>;</w:t>
      </w:r>
      <w:commentRangeEnd w:id="1853061131"/>
      <w:r>
        <w:rPr>
          <w:rStyle w:val="CommentReference"/>
        </w:rPr>
        <w:commentReference w:id="1853061131"/>
      </w:r>
    </w:p>
    <w:p w:rsidRPr="0062707D" w:rsidR="00EF2693" w:rsidP="00197FD3" w:rsidRDefault="00EF2693" w14:paraId="52B3151E" w14:textId="77777777">
      <w:pPr>
        <w:spacing w:after="0" w:line="240" w:lineRule="auto"/>
        <w:jc w:val="both"/>
        <w:rPr>
          <w:rFonts w:ascii="Times New Roman" w:hAnsi="Times New Roman" w:cs="Times New Roman"/>
          <w:sz w:val="24"/>
          <w:szCs w:val="24"/>
        </w:rPr>
      </w:pPr>
    </w:p>
    <w:p w:rsidRPr="00F64BA4" w:rsidR="00197FD3" w:rsidP="00197FD3" w:rsidRDefault="00197FD3" w14:paraId="5D3E9070" w14:textId="68F13591">
      <w:pPr>
        <w:spacing w:after="0" w:line="240" w:lineRule="auto"/>
        <w:jc w:val="both"/>
        <w:rPr>
          <w:rFonts w:ascii="Times New Roman" w:hAnsi="Times New Roman" w:cs="Times New Roman"/>
          <w:sz w:val="24"/>
          <w:szCs w:val="24"/>
        </w:rPr>
      </w:pPr>
      <w:r w:rsidRPr="00F64BA4">
        <w:rPr>
          <w:rFonts w:ascii="Times New Roman" w:hAnsi="Times New Roman" w:cs="Times New Roman"/>
          <w:b/>
          <w:bCs/>
          <w:sz w:val="24"/>
          <w:szCs w:val="24"/>
        </w:rPr>
        <w:t>1</w:t>
      </w:r>
      <w:r w:rsidR="00013056">
        <w:rPr>
          <w:rFonts w:ascii="Times New Roman" w:hAnsi="Times New Roman" w:cs="Times New Roman"/>
          <w:b/>
          <w:bCs/>
          <w:sz w:val="24"/>
          <w:szCs w:val="24"/>
        </w:rPr>
        <w:t>2</w:t>
      </w:r>
      <w:r w:rsidRPr="00F64BA4">
        <w:rPr>
          <w:rFonts w:ascii="Times New Roman" w:hAnsi="Times New Roman" w:cs="Times New Roman"/>
          <w:b/>
          <w:bCs/>
          <w:sz w:val="24"/>
          <w:szCs w:val="24"/>
        </w:rPr>
        <w:t>)</w:t>
      </w:r>
      <w:r w:rsidRPr="00F64BA4">
        <w:rPr>
          <w:rFonts w:ascii="Times New Roman" w:hAnsi="Times New Roman" w:cs="Times New Roman"/>
          <w:sz w:val="24"/>
          <w:szCs w:val="24"/>
        </w:rPr>
        <w:t xml:space="preserve"> paragrahvi 1</w:t>
      </w:r>
      <w:r w:rsidR="00CE1374">
        <w:rPr>
          <w:rFonts w:ascii="Times New Roman" w:hAnsi="Times New Roman" w:cs="Times New Roman"/>
          <w:sz w:val="24"/>
          <w:szCs w:val="24"/>
        </w:rPr>
        <w:t xml:space="preserve">81 </w:t>
      </w:r>
      <w:r w:rsidRPr="00F64BA4">
        <w:rPr>
          <w:rFonts w:ascii="Times New Roman" w:hAnsi="Times New Roman" w:cs="Times New Roman"/>
          <w:sz w:val="24"/>
          <w:szCs w:val="24"/>
        </w:rPr>
        <w:t>täiendatakse lõi</w:t>
      </w:r>
      <w:r w:rsidR="00CE1374">
        <w:rPr>
          <w:rFonts w:ascii="Times New Roman" w:hAnsi="Times New Roman" w:cs="Times New Roman"/>
          <w:sz w:val="24"/>
          <w:szCs w:val="24"/>
        </w:rPr>
        <w:t xml:space="preserve">getega </w:t>
      </w:r>
      <w:r w:rsidR="0062707D">
        <w:rPr>
          <w:rFonts w:ascii="Times New Roman" w:hAnsi="Times New Roman" w:cs="Times New Roman"/>
          <w:sz w:val="24"/>
          <w:szCs w:val="24"/>
        </w:rPr>
        <w:t>1</w:t>
      </w:r>
      <w:r w:rsidR="00013056">
        <w:rPr>
          <w:rFonts w:ascii="Times New Roman" w:hAnsi="Times New Roman" w:cs="Times New Roman"/>
          <w:sz w:val="24"/>
          <w:szCs w:val="24"/>
        </w:rPr>
        <w:t>0</w:t>
      </w:r>
      <w:r w:rsidR="00CE1374">
        <w:rPr>
          <w:rFonts w:ascii="Times New Roman" w:hAnsi="Times New Roman" w:cs="Times New Roman"/>
          <w:sz w:val="24"/>
          <w:szCs w:val="24"/>
        </w:rPr>
        <w:t>–</w:t>
      </w:r>
      <w:r w:rsidR="0062707D">
        <w:rPr>
          <w:rFonts w:ascii="Times New Roman" w:hAnsi="Times New Roman" w:cs="Times New Roman"/>
          <w:sz w:val="24"/>
          <w:szCs w:val="24"/>
        </w:rPr>
        <w:t>17</w:t>
      </w:r>
      <w:r w:rsidR="00CE1374">
        <w:rPr>
          <w:rFonts w:ascii="Times New Roman" w:hAnsi="Times New Roman" w:cs="Times New Roman"/>
          <w:sz w:val="24"/>
          <w:szCs w:val="24"/>
        </w:rPr>
        <w:t xml:space="preserve"> </w:t>
      </w:r>
      <w:r w:rsidRPr="00F64BA4">
        <w:rPr>
          <w:rFonts w:ascii="Times New Roman" w:hAnsi="Times New Roman" w:cs="Times New Roman"/>
          <w:sz w:val="24"/>
          <w:szCs w:val="24"/>
        </w:rPr>
        <w:t>järgmises sõnastuses:</w:t>
      </w:r>
    </w:p>
    <w:p w:rsidRPr="00F64BA4" w:rsidR="00197FD3" w:rsidP="00197FD3" w:rsidRDefault="00197FD3" w14:paraId="4437F9DF" w14:textId="77777777">
      <w:pPr>
        <w:spacing w:after="0" w:line="240" w:lineRule="auto"/>
        <w:jc w:val="both"/>
        <w:rPr>
          <w:rFonts w:ascii="Times New Roman" w:hAnsi="Times New Roman" w:cs="Times New Roman"/>
          <w:sz w:val="24"/>
          <w:szCs w:val="24"/>
        </w:rPr>
      </w:pPr>
    </w:p>
    <w:p w:rsidR="00013056" w:rsidP="00CE1374" w:rsidRDefault="00197FD3" w14:paraId="598BA516" w14:textId="044DE0EC">
      <w:pPr>
        <w:spacing w:after="0" w:line="240" w:lineRule="auto"/>
        <w:jc w:val="both"/>
        <w:rPr>
          <w:rFonts w:ascii="Times New Roman" w:hAnsi="Times New Roman" w:cs="Times New Roman"/>
          <w:sz w:val="24"/>
          <w:szCs w:val="24"/>
        </w:rPr>
      </w:pPr>
      <w:commentRangeStart w:id="262154618"/>
      <w:r w:rsidRPr="61A887E1" w:rsidR="00197FD3">
        <w:rPr>
          <w:rFonts w:ascii="Times New Roman" w:hAnsi="Times New Roman" w:cs="Times New Roman"/>
          <w:sz w:val="24"/>
          <w:szCs w:val="24"/>
        </w:rPr>
        <w:t>„</w:t>
      </w:r>
      <w:r w:rsidRPr="61A887E1" w:rsidR="00013056">
        <w:rPr>
          <w:rFonts w:ascii="Times New Roman" w:hAnsi="Times New Roman" w:cs="Times New Roman"/>
          <w:sz w:val="24"/>
          <w:szCs w:val="24"/>
        </w:rPr>
        <w:t xml:space="preserve">(10) </w:t>
      </w:r>
      <w:r w:rsidRPr="61A887E1" w:rsidR="00013056">
        <w:rPr>
          <w:rFonts w:ascii="Times New Roman" w:hAnsi="Times New Roman" w:cs="Times New Roman"/>
          <w:sz w:val="24"/>
          <w:szCs w:val="24"/>
        </w:rPr>
        <w:t xml:space="preserve">Tööjõupuudusega tegevusalana </w:t>
      </w:r>
      <w:r w:rsidRPr="61A887E1" w:rsidR="00013056">
        <w:rPr>
          <w:rFonts w:ascii="Times New Roman" w:hAnsi="Times New Roman" w:cs="Times New Roman"/>
          <w:sz w:val="24"/>
          <w:szCs w:val="24"/>
        </w:rPr>
        <w:t xml:space="preserve">käesoleva seaduse tähenduses </w:t>
      </w:r>
      <w:r w:rsidRPr="61A887E1" w:rsidR="00013056">
        <w:rPr>
          <w:rFonts w:ascii="Times New Roman" w:hAnsi="Times New Roman" w:cs="Times New Roman"/>
          <w:sz w:val="24"/>
          <w:szCs w:val="24"/>
        </w:rPr>
        <w:t>käsitatakse Vabariigi Valitsuse kehtestatud tegevusalad</w:t>
      </w:r>
      <w:r w:rsidRPr="61A887E1" w:rsidR="00013056">
        <w:rPr>
          <w:rFonts w:ascii="Times New Roman" w:hAnsi="Times New Roman" w:cs="Times New Roman"/>
          <w:sz w:val="24"/>
          <w:szCs w:val="24"/>
        </w:rPr>
        <w:t>e loetelu</w:t>
      </w:r>
      <w:r w:rsidRPr="61A887E1" w:rsidR="00013056">
        <w:rPr>
          <w:rFonts w:ascii="Times New Roman" w:hAnsi="Times New Roman" w:cs="Times New Roman"/>
          <w:sz w:val="24"/>
          <w:szCs w:val="24"/>
        </w:rPr>
        <w:t xml:space="preserve">, mille väljatöötamisel lähtutakse </w:t>
      </w:r>
      <w:r w:rsidRPr="61A887E1" w:rsidR="00013056">
        <w:rPr>
          <w:rFonts w:ascii="Times New Roman" w:hAnsi="Times New Roman" w:cs="Times New Roman"/>
          <w:sz w:val="24"/>
          <w:szCs w:val="24"/>
        </w:rPr>
        <w:t xml:space="preserve">käesolevas seaduses </w:t>
      </w:r>
      <w:r w:rsidRPr="61A887E1" w:rsidR="00013056">
        <w:rPr>
          <w:rFonts w:ascii="Times New Roman" w:hAnsi="Times New Roman" w:cs="Times New Roman"/>
          <w:sz w:val="24"/>
          <w:szCs w:val="24"/>
        </w:rPr>
        <w:t>sätestatud kriteeriumitest.</w:t>
      </w:r>
      <w:commentRangeEnd w:id="262154618"/>
      <w:r>
        <w:rPr>
          <w:rStyle w:val="CommentReference"/>
        </w:rPr>
        <w:commentReference w:id="262154618"/>
      </w:r>
    </w:p>
    <w:p w:rsidR="00013056" w:rsidP="00CE1374" w:rsidRDefault="00013056" w14:paraId="4E6B828A" w14:textId="77777777">
      <w:pPr>
        <w:spacing w:after="0" w:line="240" w:lineRule="auto"/>
        <w:jc w:val="both"/>
        <w:rPr>
          <w:rFonts w:ascii="Times New Roman" w:hAnsi="Times New Roman" w:cs="Times New Roman"/>
          <w:sz w:val="24"/>
          <w:szCs w:val="24"/>
        </w:rPr>
      </w:pPr>
    </w:p>
    <w:p w:rsidRPr="00961F7A" w:rsidR="00CE1374" w:rsidP="00CE1374" w:rsidRDefault="00CE1374" w14:paraId="4174A2D5" w14:textId="076DA6C3">
      <w:pPr>
        <w:spacing w:after="0" w:line="240" w:lineRule="auto"/>
        <w:jc w:val="both"/>
        <w:rPr>
          <w:rFonts w:ascii="Times New Roman" w:hAnsi="Times New Roman" w:eastAsia="Aptos" w:cs="Times New Roman"/>
          <w:color w:val="202020"/>
          <w:sz w:val="24"/>
          <w:szCs w:val="24"/>
          <w:shd w:val="clear" w:color="auto" w:fill="FFFFFF"/>
        </w:rPr>
      </w:pPr>
      <w:r w:rsidRPr="00961F7A">
        <w:rPr>
          <w:rFonts w:ascii="Times New Roman" w:hAnsi="Times New Roman" w:eastAsia="Aptos" w:cs="Times New Roman"/>
          <w:color w:val="202020"/>
          <w:sz w:val="24"/>
          <w:szCs w:val="24"/>
          <w:shd w:val="clear" w:color="auto" w:fill="FFFFFF"/>
        </w:rPr>
        <w:t>(</w:t>
      </w:r>
      <w:r w:rsidR="0062707D">
        <w:rPr>
          <w:rFonts w:ascii="Times New Roman" w:hAnsi="Times New Roman" w:eastAsia="Aptos" w:cs="Times New Roman"/>
          <w:color w:val="202020"/>
          <w:sz w:val="24"/>
          <w:szCs w:val="24"/>
          <w:shd w:val="clear" w:color="auto" w:fill="FFFFFF"/>
        </w:rPr>
        <w:t>11</w:t>
      </w:r>
      <w:r w:rsidRPr="00961F7A">
        <w:rPr>
          <w:rFonts w:ascii="Times New Roman" w:hAnsi="Times New Roman" w:eastAsia="Aptos" w:cs="Times New Roman"/>
          <w:color w:val="202020"/>
          <w:sz w:val="24"/>
          <w:szCs w:val="24"/>
          <w:shd w:val="clear" w:color="auto" w:fill="FFFFFF"/>
        </w:rPr>
        <w:t xml:space="preserve">) </w:t>
      </w:r>
      <w:r w:rsidR="003226F6">
        <w:rPr>
          <w:rFonts w:ascii="Times New Roman" w:hAnsi="Times New Roman" w:eastAsia="Aptos" w:cs="Times New Roman"/>
          <w:color w:val="202020"/>
          <w:sz w:val="24"/>
          <w:szCs w:val="24"/>
          <w:shd w:val="clear" w:color="auto" w:fill="FFFFFF"/>
        </w:rPr>
        <w:t>Käesoleva paragrahvi lõikes 8 nimetatud t</w:t>
      </w:r>
      <w:r w:rsidRPr="00961F7A">
        <w:rPr>
          <w:rFonts w:ascii="Times New Roman" w:hAnsi="Times New Roman" w:eastAsia="Aptos" w:cs="Times New Roman"/>
          <w:color w:val="202020"/>
          <w:sz w:val="24"/>
          <w:szCs w:val="24"/>
          <w:shd w:val="clear" w:color="auto" w:fill="FFFFFF"/>
        </w:rPr>
        <w:t xml:space="preserve">ööjõupuudusega tegevusala </w:t>
      </w:r>
      <w:r w:rsidR="00F64672">
        <w:rPr>
          <w:rFonts w:ascii="Times New Roman" w:hAnsi="Times New Roman" w:eastAsia="Aptos" w:cs="Times New Roman"/>
          <w:color w:val="202020"/>
          <w:sz w:val="24"/>
          <w:szCs w:val="24"/>
          <w:shd w:val="clear" w:color="auto" w:fill="FFFFFF"/>
        </w:rPr>
        <w:t>määratlemisel võetakse aluseks</w:t>
      </w:r>
      <w:r w:rsidRPr="00961F7A">
        <w:rPr>
          <w:rFonts w:ascii="Times New Roman" w:hAnsi="Times New Roman" w:eastAsia="Aptos" w:cs="Times New Roman"/>
          <w:color w:val="202020"/>
          <w:sz w:val="24"/>
          <w:szCs w:val="24"/>
          <w:shd w:val="clear" w:color="auto" w:fill="FFFFFF"/>
        </w:rPr>
        <w:t xml:space="preserve"> </w:t>
      </w:r>
      <w:r w:rsidR="00EA2784">
        <w:rPr>
          <w:rFonts w:ascii="Times New Roman" w:hAnsi="Times New Roman" w:eastAsia="Aptos" w:cs="Times New Roman"/>
          <w:color w:val="202020"/>
          <w:sz w:val="24"/>
          <w:szCs w:val="24"/>
          <w:shd w:val="clear" w:color="auto" w:fill="FFFFFF"/>
        </w:rPr>
        <w:t xml:space="preserve">selle </w:t>
      </w:r>
      <w:r w:rsidRPr="00961F7A">
        <w:rPr>
          <w:rFonts w:ascii="Times New Roman" w:hAnsi="Times New Roman" w:eastAsia="Aptos" w:cs="Times New Roman"/>
          <w:color w:val="202020"/>
          <w:sz w:val="24"/>
          <w:szCs w:val="24"/>
          <w:shd w:val="clear" w:color="auto" w:fill="FFFFFF"/>
        </w:rPr>
        <w:t>kahekohali</w:t>
      </w:r>
      <w:r w:rsidR="00017B23">
        <w:rPr>
          <w:rFonts w:ascii="Times New Roman" w:hAnsi="Times New Roman" w:eastAsia="Aptos" w:cs="Times New Roman"/>
          <w:color w:val="202020"/>
          <w:sz w:val="24"/>
          <w:szCs w:val="24"/>
          <w:shd w:val="clear" w:color="auto" w:fill="FFFFFF"/>
        </w:rPr>
        <w:t>ne</w:t>
      </w:r>
      <w:r w:rsidRPr="00961F7A">
        <w:rPr>
          <w:rFonts w:ascii="Times New Roman" w:hAnsi="Times New Roman" w:eastAsia="Aptos" w:cs="Times New Roman"/>
          <w:color w:val="202020"/>
          <w:sz w:val="24"/>
          <w:szCs w:val="24"/>
          <w:shd w:val="clear" w:color="auto" w:fill="FFFFFF"/>
        </w:rPr>
        <w:t xml:space="preserve"> numbrikood </w:t>
      </w:r>
      <w:r w:rsidRPr="00961F7A" w:rsidR="00EA2784">
        <w:rPr>
          <w:rFonts w:ascii="Times New Roman" w:hAnsi="Times New Roman" w:eastAsia="Aptos" w:cs="Times New Roman"/>
          <w:color w:val="202020"/>
          <w:sz w:val="24"/>
          <w:szCs w:val="24"/>
          <w:shd w:val="clear" w:color="auto" w:fill="FFFFFF"/>
        </w:rPr>
        <w:t>Eesti majanduse</w:t>
      </w:r>
      <w:r w:rsidRPr="00961F7A" w:rsidR="00EA2784">
        <w:rPr>
          <w:sz w:val="24"/>
          <w:szCs w:val="24"/>
        </w:rPr>
        <w:t xml:space="preserve"> </w:t>
      </w:r>
      <w:r w:rsidRPr="00961F7A" w:rsidR="00EA2784">
        <w:rPr>
          <w:rFonts w:ascii="Times New Roman" w:hAnsi="Times New Roman" w:eastAsia="Aptos" w:cs="Times New Roman"/>
          <w:color w:val="202020"/>
          <w:sz w:val="24"/>
          <w:szCs w:val="24"/>
          <w:shd w:val="clear" w:color="auto" w:fill="FFFFFF"/>
        </w:rPr>
        <w:t>tegevusalade klassifikaator</w:t>
      </w:r>
      <w:r w:rsidR="00EA2784">
        <w:rPr>
          <w:rFonts w:ascii="Times New Roman" w:hAnsi="Times New Roman" w:eastAsia="Aptos" w:cs="Times New Roman"/>
          <w:color w:val="202020"/>
          <w:sz w:val="24"/>
          <w:szCs w:val="24"/>
          <w:shd w:val="clear" w:color="auto" w:fill="FFFFFF"/>
        </w:rPr>
        <w:t>i</w:t>
      </w:r>
      <w:r w:rsidRPr="00961F7A" w:rsidR="00EA2784">
        <w:rPr>
          <w:rFonts w:ascii="Times New Roman" w:hAnsi="Times New Roman" w:eastAsia="Aptos" w:cs="Times New Roman"/>
          <w:color w:val="202020"/>
          <w:sz w:val="24"/>
          <w:szCs w:val="24"/>
          <w:shd w:val="clear" w:color="auto" w:fill="FFFFFF"/>
        </w:rPr>
        <w:t xml:space="preserve"> </w:t>
      </w:r>
      <w:r w:rsidRPr="00961F7A" w:rsidR="00C63998">
        <w:rPr>
          <w:rFonts w:ascii="Times New Roman" w:hAnsi="Times New Roman" w:eastAsia="Aptos" w:cs="Times New Roman"/>
          <w:color w:val="202020"/>
          <w:sz w:val="24"/>
          <w:szCs w:val="24"/>
          <w:shd w:val="clear" w:color="auto" w:fill="FFFFFF"/>
        </w:rPr>
        <w:t xml:space="preserve">(edaspidi </w:t>
      </w:r>
      <w:r w:rsidRPr="00961F7A" w:rsidR="00C63998">
        <w:rPr>
          <w:rFonts w:ascii="Times New Roman" w:hAnsi="Times New Roman" w:eastAsia="Aptos" w:cs="Times New Roman"/>
          <w:i/>
          <w:color w:val="202020"/>
          <w:sz w:val="24"/>
          <w:szCs w:val="24"/>
          <w:shd w:val="clear" w:color="auto" w:fill="FFFFFF"/>
        </w:rPr>
        <w:t>EMTAK</w:t>
      </w:r>
      <w:r w:rsidR="006C5E16">
        <w:rPr>
          <w:rFonts w:ascii="Times New Roman" w:hAnsi="Times New Roman" w:eastAsia="Aptos" w:cs="Times New Roman"/>
          <w:i/>
          <w:color w:val="202020"/>
          <w:sz w:val="24"/>
          <w:szCs w:val="24"/>
          <w:shd w:val="clear" w:color="auto" w:fill="FFFFFF"/>
        </w:rPr>
        <w:t>-i</w:t>
      </w:r>
      <w:r w:rsidRPr="00961F7A" w:rsidR="00C63998">
        <w:rPr>
          <w:rFonts w:ascii="Times New Roman" w:hAnsi="Times New Roman" w:eastAsia="Aptos" w:cs="Times New Roman"/>
          <w:i/>
          <w:color w:val="202020"/>
          <w:sz w:val="24"/>
          <w:szCs w:val="24"/>
          <w:shd w:val="clear" w:color="auto" w:fill="FFFFFF"/>
        </w:rPr>
        <w:t xml:space="preserve"> tegevusala</w:t>
      </w:r>
      <w:r w:rsidRPr="00961F7A" w:rsidR="00C63998">
        <w:rPr>
          <w:rFonts w:ascii="Times New Roman" w:hAnsi="Times New Roman" w:eastAsia="Aptos" w:cs="Times New Roman"/>
          <w:color w:val="202020"/>
          <w:sz w:val="24"/>
          <w:szCs w:val="24"/>
          <w:shd w:val="clear" w:color="auto" w:fill="FFFFFF"/>
        </w:rPr>
        <w:t>)</w:t>
      </w:r>
      <w:r w:rsidR="00EA2784">
        <w:rPr>
          <w:rFonts w:ascii="Times New Roman" w:hAnsi="Times New Roman" w:eastAsia="Aptos" w:cs="Times New Roman"/>
          <w:color w:val="202020"/>
          <w:sz w:val="24"/>
          <w:szCs w:val="24"/>
          <w:shd w:val="clear" w:color="auto" w:fill="FFFFFF"/>
        </w:rPr>
        <w:t xml:space="preserve"> järgi</w:t>
      </w:r>
      <w:r w:rsidRPr="00961F7A">
        <w:rPr>
          <w:rFonts w:ascii="Times New Roman" w:hAnsi="Times New Roman" w:eastAsia="Aptos" w:cs="Times New Roman"/>
          <w:color w:val="202020"/>
          <w:sz w:val="24"/>
          <w:szCs w:val="24"/>
          <w:shd w:val="clear" w:color="auto" w:fill="FFFFFF"/>
        </w:rPr>
        <w:t>.</w:t>
      </w:r>
    </w:p>
    <w:p w:rsidRPr="00961F7A" w:rsidR="00CE1374" w:rsidP="00CE1374" w:rsidRDefault="00CE1374" w14:paraId="32978C43" w14:textId="77777777">
      <w:pPr>
        <w:spacing w:after="0" w:line="240" w:lineRule="auto"/>
        <w:jc w:val="both"/>
        <w:rPr>
          <w:rFonts w:ascii="Times New Roman" w:hAnsi="Times New Roman" w:eastAsia="Aptos" w:cs="Times New Roman"/>
          <w:color w:val="202020"/>
          <w:sz w:val="24"/>
          <w:szCs w:val="24"/>
          <w:shd w:val="clear" w:color="auto" w:fill="FFFFFF"/>
        </w:rPr>
      </w:pPr>
    </w:p>
    <w:p w:rsidRPr="00B35A61" w:rsidR="00CE1374" w:rsidP="00CE1374" w:rsidRDefault="00CE1374" w14:paraId="669E4181" w14:textId="3C62C9AB">
      <w:pPr>
        <w:spacing w:after="0" w:line="240" w:lineRule="auto"/>
        <w:jc w:val="both"/>
        <w:rPr>
          <w:rFonts w:ascii="Times New Roman" w:hAnsi="Times New Roman" w:eastAsia="Aptos" w:cs="Times New Roman"/>
          <w:sz w:val="24"/>
          <w:szCs w:val="24"/>
          <w:shd w:val="clear" w:color="auto" w:fill="FFFFFF"/>
        </w:rPr>
      </w:pPr>
      <w:r w:rsidRPr="00961F7A" w:rsidR="00CE1374">
        <w:rPr>
          <w:rFonts w:ascii="Times New Roman" w:hAnsi="Times New Roman" w:eastAsia="Aptos" w:cs="Times New Roman"/>
          <w:color w:val="202020"/>
          <w:sz w:val="24"/>
          <w:szCs w:val="24"/>
          <w:shd w:val="clear" w:color="auto" w:fill="FFFFFF"/>
        </w:rPr>
        <w:t>(</w:t>
      </w:r>
      <w:r w:rsidR="0062707D">
        <w:rPr>
          <w:rFonts w:ascii="Times New Roman" w:hAnsi="Times New Roman" w:eastAsia="Aptos" w:cs="Times New Roman"/>
          <w:color w:val="202020"/>
          <w:sz w:val="24"/>
          <w:szCs w:val="24"/>
          <w:shd w:val="clear" w:color="auto" w:fill="FFFFFF"/>
        </w:rPr>
        <w:t>12</w:t>
      </w:r>
      <w:r w:rsidRPr="00961F7A" w:rsidR="00CE1374">
        <w:rPr>
          <w:rFonts w:ascii="Times New Roman" w:hAnsi="Times New Roman" w:eastAsia="Aptos" w:cs="Times New Roman"/>
          <w:color w:val="202020"/>
          <w:sz w:val="24"/>
          <w:szCs w:val="24"/>
          <w:shd w:val="clear" w:color="auto" w:fill="FFFFFF"/>
        </w:rPr>
        <w:t xml:space="preserve">) Vabariigi Valitsus võib kehtestada </w:t>
      </w:r>
      <w:r w:rsidR="00387AAD">
        <w:rPr>
          <w:rFonts w:ascii="Times New Roman" w:hAnsi="Times New Roman" w:eastAsia="Aptos" w:cs="Times New Roman"/>
          <w:color w:val="202020"/>
          <w:sz w:val="24"/>
          <w:szCs w:val="24"/>
          <w:shd w:val="clear" w:color="auto" w:fill="FFFFFF"/>
        </w:rPr>
        <w:t xml:space="preserve">määrusega </w:t>
      </w:r>
      <w:del w:author="Kärt Voor - JUSTDIGI" w:date="2025-11-27T08:58:28.749Z" w:id="1425702033">
        <w:r w:rsidRPr="6305193D" w:rsidDel="00A26260">
          <w:rPr>
            <w:rFonts w:ascii="Times New Roman" w:hAnsi="Times New Roman" w:eastAsia="Aptos" w:cs="Times New Roman"/>
            <w:color w:val="202020"/>
            <w:sz w:val="24"/>
            <w:szCs w:val="24"/>
          </w:rPr>
          <w:delText>sise</w:delText>
        </w:r>
        <w:r w:rsidRPr="6305193D" w:rsidDel="00CE1374">
          <w:rPr>
            <w:rFonts w:ascii="Times New Roman" w:hAnsi="Times New Roman" w:eastAsia="Aptos" w:cs="Times New Roman"/>
            <w:color w:val="202020"/>
            <w:sz w:val="24"/>
            <w:szCs w:val="24"/>
          </w:rPr>
          <w:delText xml:space="preserve">ministri </w:delText>
        </w:r>
      </w:del>
      <w:ins w:author="Kärt Voor - JUSTDIGI" w:date="2025-11-27T08:58:34.26Z" w:id="783460239">
        <w:r w:rsidRPr="00961F7A" w:rsidR="6151028F">
          <w:rPr>
            <w:rFonts w:ascii="Times New Roman" w:hAnsi="Times New Roman" w:eastAsia="Aptos" w:cs="Times New Roman"/>
            <w:color w:val="202020"/>
            <w:sz w:val="24"/>
            <w:szCs w:val="24"/>
            <w:shd w:val="clear" w:color="auto" w:fill="FFFFFF"/>
          </w:rPr>
          <w:t xml:space="preserve">valdkonna eest vastutava ministri </w:t>
        </w:r>
      </w:ins>
      <w:r w:rsidRPr="00961F7A" w:rsidR="00CE1374">
        <w:rPr>
          <w:rFonts w:ascii="Times New Roman" w:hAnsi="Times New Roman" w:eastAsia="Aptos" w:cs="Times New Roman"/>
          <w:color w:val="202020"/>
          <w:sz w:val="24"/>
          <w:szCs w:val="24"/>
          <w:shd w:val="clear" w:color="auto" w:fill="FFFFFF"/>
        </w:rPr>
        <w:t xml:space="preserve">ettepanekul </w:t>
      </w:r>
      <w:commentRangeStart w:id="1337741128"/>
      <w:r w:rsidRPr="00961F7A" w:rsidR="00CE1374">
        <w:rPr>
          <w:rFonts w:ascii="Times New Roman" w:hAnsi="Times New Roman" w:eastAsia="Aptos" w:cs="Times New Roman"/>
          <w:color w:val="202020"/>
          <w:sz w:val="24"/>
          <w:szCs w:val="24"/>
          <w:shd w:val="clear" w:color="auto" w:fill="FFFFFF"/>
        </w:rPr>
        <w:t xml:space="preserve">käesoleva paragrahvi lõikes </w:t>
      </w:r>
      <w:r w:rsidR="0062707D">
        <w:rPr>
          <w:rFonts w:ascii="Times New Roman" w:hAnsi="Times New Roman" w:eastAsia="Aptos" w:cs="Times New Roman"/>
          <w:color w:val="202020"/>
          <w:sz w:val="24"/>
          <w:szCs w:val="24"/>
          <w:shd w:val="clear" w:color="auto" w:fill="FFFFFF"/>
        </w:rPr>
        <w:t>13</w:t>
      </w:r>
      <w:r w:rsidRPr="00961F7A" w:rsidR="00CE1374">
        <w:rPr>
          <w:rFonts w:ascii="Times New Roman" w:hAnsi="Times New Roman" w:eastAsia="Aptos" w:cs="Times New Roman"/>
          <w:color w:val="202020"/>
          <w:sz w:val="24"/>
          <w:szCs w:val="24"/>
          <w:shd w:val="clear" w:color="auto" w:fill="FFFFFF"/>
        </w:rPr>
        <w:t xml:space="preserve"> sätestatut arvestades</w:t>
      </w:r>
      <w:commentRangeEnd w:id="1337741128"/>
      <w:r>
        <w:rPr>
          <w:rStyle w:val="CommentReference"/>
        </w:rPr>
        <w:commentReference w:id="1337741128"/>
      </w:r>
      <w:r w:rsidRPr="00961F7A" w:rsidR="00CE1374">
        <w:rPr>
          <w:rFonts w:ascii="Times New Roman" w:hAnsi="Times New Roman" w:eastAsia="Aptos" w:cs="Times New Roman"/>
          <w:color w:val="202020"/>
          <w:sz w:val="24"/>
          <w:szCs w:val="24"/>
          <w:shd w:val="clear" w:color="auto" w:fill="FFFFFF"/>
        </w:rPr>
        <w:t xml:space="preserve"> kuni viieks aastaks loetelu tööjõupuudusega </w:t>
      </w:r>
      <w:r w:rsidRPr="00B35A61" w:rsidR="00CE1374">
        <w:rPr>
          <w:rFonts w:ascii="Times New Roman" w:hAnsi="Times New Roman" w:eastAsia="Aptos" w:cs="Times New Roman"/>
          <w:sz w:val="24"/>
          <w:szCs w:val="24"/>
          <w:shd w:val="clear" w:color="auto" w:fill="FFFFFF"/>
        </w:rPr>
        <w:t>tegevusaladest</w:t>
      </w:r>
      <w:r w:rsidRPr="00B35A61" w:rsidR="00957C8E">
        <w:rPr>
          <w:rFonts w:ascii="Times New Roman" w:hAnsi="Times New Roman" w:eastAsia="Aptos" w:cs="Times New Roman"/>
          <w:sz w:val="24"/>
          <w:szCs w:val="24"/>
          <w:shd w:val="clear" w:color="auto" w:fill="FFFFFF"/>
        </w:rPr>
        <w:t>.</w:t>
      </w:r>
    </w:p>
    <w:p w:rsidRPr="00B35A61" w:rsidR="00C63998" w:rsidP="00C63998" w:rsidRDefault="00C63998" w14:paraId="758110D5" w14:textId="77777777">
      <w:pPr>
        <w:spacing w:after="0" w:line="240" w:lineRule="auto"/>
        <w:rPr>
          <w:rFonts w:ascii="Times New Roman" w:hAnsi="Times New Roman" w:eastAsia="Aptos" w:cs="Times New Roman"/>
          <w:sz w:val="24"/>
          <w:szCs w:val="24"/>
          <w:shd w:val="clear" w:color="auto" w:fill="FFFFFF"/>
        </w:rPr>
      </w:pPr>
    </w:p>
    <w:p w:rsidRPr="00B35A61" w:rsidR="00C63998" w:rsidP="00C63998" w:rsidRDefault="00C63998" w14:paraId="7D478C1F" w14:textId="5D6D6D3F">
      <w:pPr>
        <w:spacing w:after="0" w:line="240" w:lineRule="auto"/>
        <w:rPr>
          <w:rFonts w:ascii="Times New Roman" w:hAnsi="Times New Roman" w:eastAsia="Aptos" w:cs="Times New Roman"/>
          <w:sz w:val="24"/>
          <w:szCs w:val="24"/>
          <w:shd w:val="clear" w:color="auto" w:fill="FFFFFF"/>
        </w:rPr>
      </w:pPr>
      <w:r w:rsidRPr="00B35A61">
        <w:rPr>
          <w:rFonts w:ascii="Times New Roman" w:hAnsi="Times New Roman" w:eastAsia="Aptos" w:cs="Times New Roman"/>
          <w:sz w:val="24"/>
          <w:szCs w:val="24"/>
          <w:shd w:val="clear" w:color="auto" w:fill="FFFFFF"/>
        </w:rPr>
        <w:t>(</w:t>
      </w:r>
      <w:r w:rsidR="0062707D">
        <w:rPr>
          <w:rFonts w:ascii="Times New Roman" w:hAnsi="Times New Roman" w:eastAsia="Aptos" w:cs="Times New Roman"/>
          <w:sz w:val="24"/>
          <w:szCs w:val="24"/>
          <w:shd w:val="clear" w:color="auto" w:fill="FFFFFF"/>
        </w:rPr>
        <w:t>13</w:t>
      </w:r>
      <w:r w:rsidRPr="00B35A61">
        <w:rPr>
          <w:rFonts w:ascii="Times New Roman" w:hAnsi="Times New Roman" w:eastAsia="Aptos" w:cs="Times New Roman"/>
          <w:sz w:val="24"/>
          <w:szCs w:val="24"/>
          <w:shd w:val="clear" w:color="auto" w:fill="FFFFFF"/>
        </w:rPr>
        <w:t xml:space="preserve">) Tööjõupuudusega tegevusalade loetelu väljatöötamisel arvestatakse </w:t>
      </w:r>
      <w:r w:rsidR="00B44B9F">
        <w:rPr>
          <w:rFonts w:ascii="Times New Roman" w:hAnsi="Times New Roman" w:eastAsia="Aptos" w:cs="Times New Roman"/>
          <w:sz w:val="24"/>
          <w:szCs w:val="24"/>
          <w:shd w:val="clear" w:color="auto" w:fill="FFFFFF"/>
        </w:rPr>
        <w:t>vähemalt</w:t>
      </w:r>
      <w:r w:rsidRPr="00B35A61">
        <w:rPr>
          <w:rFonts w:ascii="Times New Roman" w:hAnsi="Times New Roman" w:eastAsia="Aptos" w:cs="Times New Roman"/>
          <w:sz w:val="24"/>
          <w:szCs w:val="24"/>
          <w:shd w:val="clear" w:color="auto" w:fill="FFFFFF"/>
        </w:rPr>
        <w:t>:</w:t>
      </w:r>
    </w:p>
    <w:p w:rsidRPr="00B35A61" w:rsidR="00C63998" w:rsidP="00C63998" w:rsidRDefault="00C63998" w14:paraId="3CD78848" w14:textId="039767B2">
      <w:pPr>
        <w:spacing w:after="0" w:line="240" w:lineRule="auto"/>
        <w:jc w:val="both"/>
        <w:rPr>
          <w:rFonts w:ascii="Times New Roman" w:hAnsi="Times New Roman" w:eastAsia="Aptos" w:cs="Times New Roman"/>
          <w:sz w:val="24"/>
          <w:szCs w:val="24"/>
          <w:shd w:val="clear" w:color="auto" w:fill="FFFFFF"/>
        </w:rPr>
      </w:pPr>
      <w:r w:rsidRPr="00B35A61">
        <w:rPr>
          <w:rFonts w:ascii="Times New Roman" w:hAnsi="Times New Roman" w:eastAsia="Aptos" w:cs="Times New Roman"/>
          <w:sz w:val="24"/>
          <w:szCs w:val="24"/>
          <w:shd w:val="clear" w:color="auto" w:fill="FFFFFF"/>
        </w:rPr>
        <w:t xml:space="preserve">1) </w:t>
      </w:r>
      <w:r w:rsidR="00393FA2">
        <w:rPr>
          <w:rFonts w:ascii="Times New Roman" w:hAnsi="Times New Roman" w:eastAsia="Aptos" w:cs="Times New Roman"/>
          <w:sz w:val="24"/>
          <w:szCs w:val="24"/>
          <w:shd w:val="clear" w:color="auto" w:fill="FFFFFF"/>
        </w:rPr>
        <w:t xml:space="preserve">Haridus- ja Teadusministeeriumi või </w:t>
      </w:r>
      <w:r w:rsidRPr="00B35A61" w:rsidR="003B04BD">
        <w:rPr>
          <w:rFonts w:ascii="Times New Roman" w:hAnsi="Times New Roman" w:eastAsia="Aptos" w:cs="Times New Roman"/>
          <w:sz w:val="24"/>
          <w:szCs w:val="24"/>
          <w:shd w:val="clear" w:color="auto" w:fill="FFFFFF"/>
        </w:rPr>
        <w:t xml:space="preserve">kutseseaduse § </w:t>
      </w:r>
      <w:r w:rsidR="00B44B9F">
        <w:rPr>
          <w:rFonts w:ascii="Times New Roman" w:hAnsi="Times New Roman" w:eastAsia="Aptos" w:cs="Times New Roman"/>
          <w:sz w:val="24"/>
          <w:szCs w:val="24"/>
          <w:shd w:val="clear" w:color="auto" w:fill="FFFFFF"/>
        </w:rPr>
        <w:t>6</w:t>
      </w:r>
      <w:r w:rsidRPr="00B35A61" w:rsidR="003B04BD">
        <w:rPr>
          <w:rFonts w:ascii="Times New Roman" w:hAnsi="Times New Roman" w:eastAsia="Aptos" w:cs="Times New Roman"/>
          <w:sz w:val="24"/>
          <w:szCs w:val="24"/>
          <w:shd w:val="clear" w:color="auto" w:fill="FFFFFF"/>
        </w:rPr>
        <w:t xml:space="preserve"> lõikes </w:t>
      </w:r>
      <w:r w:rsidR="00B44B9F">
        <w:rPr>
          <w:rFonts w:ascii="Times New Roman" w:hAnsi="Times New Roman" w:eastAsia="Aptos" w:cs="Times New Roman"/>
          <w:sz w:val="24"/>
          <w:szCs w:val="24"/>
          <w:shd w:val="clear" w:color="auto" w:fill="FFFFFF"/>
        </w:rPr>
        <w:t>2</w:t>
      </w:r>
      <w:r w:rsidRPr="00B35A61" w:rsidR="003B04BD">
        <w:rPr>
          <w:rFonts w:ascii="Times New Roman" w:hAnsi="Times New Roman" w:eastAsia="Aptos" w:cs="Times New Roman"/>
          <w:sz w:val="24"/>
          <w:szCs w:val="24"/>
          <w:shd w:val="clear" w:color="auto" w:fill="FFFFFF"/>
        </w:rPr>
        <w:t xml:space="preserve"> nimetatud </w:t>
      </w:r>
      <w:r w:rsidR="00B44B9F">
        <w:rPr>
          <w:rFonts w:ascii="Times New Roman" w:hAnsi="Times New Roman" w:eastAsia="Aptos" w:cs="Times New Roman"/>
          <w:sz w:val="24"/>
          <w:szCs w:val="24"/>
          <w:shd w:val="clear" w:color="auto" w:fill="FFFFFF"/>
        </w:rPr>
        <w:t xml:space="preserve">asutuse avaldatud </w:t>
      </w:r>
      <w:r w:rsidRPr="00B35A61" w:rsidR="00D915C7">
        <w:rPr>
          <w:rFonts w:ascii="Times New Roman" w:hAnsi="Times New Roman" w:eastAsia="Aptos" w:cs="Times New Roman"/>
          <w:sz w:val="24"/>
          <w:szCs w:val="24"/>
          <w:shd w:val="clear" w:color="auto" w:fill="FFFFFF"/>
        </w:rPr>
        <w:t>tööjõuvajaduse prognoosi</w:t>
      </w:r>
      <w:r w:rsidRPr="00B35A61">
        <w:rPr>
          <w:rFonts w:ascii="Times New Roman" w:hAnsi="Times New Roman" w:eastAsia="Aptos" w:cs="Times New Roman"/>
          <w:sz w:val="24"/>
          <w:szCs w:val="24"/>
          <w:shd w:val="clear" w:color="auto" w:fill="FFFFFF"/>
        </w:rPr>
        <w:t xml:space="preserve"> </w:t>
      </w:r>
      <w:r w:rsidRPr="00B35A61" w:rsidR="00B737E9">
        <w:rPr>
          <w:rFonts w:ascii="Times New Roman" w:hAnsi="Times New Roman" w:eastAsia="Aptos" w:cs="Times New Roman"/>
          <w:sz w:val="24"/>
          <w:szCs w:val="24"/>
          <w:shd w:val="clear" w:color="auto" w:fill="FFFFFF"/>
        </w:rPr>
        <w:t>EMTAK</w:t>
      </w:r>
      <w:r w:rsidR="00257B8F">
        <w:rPr>
          <w:rFonts w:ascii="Times New Roman" w:hAnsi="Times New Roman" w:eastAsia="Aptos" w:cs="Times New Roman"/>
          <w:sz w:val="24"/>
          <w:szCs w:val="24"/>
          <w:shd w:val="clear" w:color="auto" w:fill="FFFFFF"/>
        </w:rPr>
        <w:t>-i</w:t>
      </w:r>
      <w:r w:rsidRPr="00B35A61" w:rsidR="00B737E9">
        <w:rPr>
          <w:rFonts w:ascii="Times New Roman" w:hAnsi="Times New Roman" w:eastAsia="Aptos" w:cs="Times New Roman"/>
          <w:sz w:val="24"/>
          <w:szCs w:val="24"/>
          <w:shd w:val="clear" w:color="auto" w:fill="FFFFFF"/>
        </w:rPr>
        <w:t xml:space="preserve"> </w:t>
      </w:r>
      <w:r w:rsidRPr="00B35A61">
        <w:rPr>
          <w:rFonts w:ascii="Times New Roman" w:hAnsi="Times New Roman" w:eastAsia="Aptos" w:cs="Times New Roman"/>
          <w:sz w:val="24"/>
          <w:szCs w:val="24"/>
          <w:shd w:val="clear" w:color="auto" w:fill="FFFFFF"/>
        </w:rPr>
        <w:t xml:space="preserve">tegevusala </w:t>
      </w:r>
      <w:r w:rsidR="00BA3448">
        <w:rPr>
          <w:rFonts w:ascii="Times New Roman" w:hAnsi="Times New Roman" w:eastAsia="Aptos" w:cs="Times New Roman"/>
          <w:sz w:val="24"/>
          <w:szCs w:val="24"/>
          <w:shd w:val="clear" w:color="auto" w:fill="FFFFFF"/>
        </w:rPr>
        <w:t>lõikes</w:t>
      </w:r>
      <w:r w:rsidRPr="00B35A61">
        <w:rPr>
          <w:rFonts w:ascii="Times New Roman" w:hAnsi="Times New Roman" w:eastAsia="Aptos" w:cs="Times New Roman"/>
          <w:sz w:val="24"/>
          <w:szCs w:val="24"/>
          <w:shd w:val="clear" w:color="auto" w:fill="FFFFFF"/>
        </w:rPr>
        <w:t>;</w:t>
      </w:r>
    </w:p>
    <w:p w:rsidRPr="00B35A61" w:rsidR="00C63998" w:rsidP="00C63998" w:rsidRDefault="00C63998" w14:paraId="33941849" w14:textId="6C6D21D9">
      <w:pPr>
        <w:spacing w:after="0" w:line="240" w:lineRule="auto"/>
        <w:jc w:val="both"/>
        <w:rPr>
          <w:rFonts w:ascii="Times New Roman" w:hAnsi="Times New Roman" w:eastAsia="Aptos" w:cs="Times New Roman"/>
          <w:sz w:val="24"/>
          <w:szCs w:val="24"/>
          <w:shd w:val="clear" w:color="auto" w:fill="FFFFFF"/>
        </w:rPr>
      </w:pPr>
      <w:r w:rsidRPr="00B35A61">
        <w:rPr>
          <w:rFonts w:ascii="Times New Roman" w:hAnsi="Times New Roman" w:eastAsia="Aptos" w:cs="Times New Roman"/>
          <w:sz w:val="24"/>
          <w:szCs w:val="24"/>
          <w:shd w:val="clear" w:color="auto" w:fill="FFFFFF"/>
        </w:rPr>
        <w:t xml:space="preserve">2) Statistikaameti </w:t>
      </w:r>
      <w:r w:rsidRPr="00B35A61" w:rsidR="00B737E9">
        <w:rPr>
          <w:rFonts w:ascii="Times New Roman" w:hAnsi="Times New Roman" w:eastAsia="Aptos" w:cs="Times New Roman"/>
          <w:sz w:val="24"/>
          <w:szCs w:val="24"/>
          <w:shd w:val="clear" w:color="auto" w:fill="FFFFFF"/>
        </w:rPr>
        <w:t xml:space="preserve">viimati avaldatud </w:t>
      </w:r>
      <w:r w:rsidRPr="00B35A61">
        <w:rPr>
          <w:rFonts w:ascii="Times New Roman" w:hAnsi="Times New Roman" w:eastAsia="Aptos" w:cs="Times New Roman"/>
          <w:sz w:val="24"/>
          <w:szCs w:val="24"/>
          <w:shd w:val="clear" w:color="auto" w:fill="FFFFFF"/>
        </w:rPr>
        <w:t>ettevõtete aastasest müügitulust müügitulu osatähtsus</w:t>
      </w:r>
      <w:r w:rsidR="00B44B9F">
        <w:rPr>
          <w:rFonts w:ascii="Times New Roman" w:hAnsi="Times New Roman" w:eastAsia="Aptos" w:cs="Times New Roman"/>
          <w:sz w:val="24"/>
          <w:szCs w:val="24"/>
          <w:shd w:val="clear" w:color="auto" w:fill="FFFFFF"/>
        </w:rPr>
        <w:t>t</w:t>
      </w:r>
      <w:r w:rsidRPr="00B35A61">
        <w:rPr>
          <w:rFonts w:ascii="Times New Roman" w:hAnsi="Times New Roman" w:eastAsia="Aptos" w:cs="Times New Roman"/>
          <w:sz w:val="24"/>
          <w:szCs w:val="24"/>
          <w:shd w:val="clear" w:color="auto" w:fill="FFFFFF"/>
        </w:rPr>
        <w:t xml:space="preserve"> mitteresidentidele</w:t>
      </w:r>
      <w:r w:rsidRPr="00BA3448" w:rsidR="00BA3448">
        <w:t xml:space="preserve"> </w:t>
      </w:r>
      <w:r w:rsidRPr="00BA3448" w:rsidR="00BA3448">
        <w:rPr>
          <w:rFonts w:ascii="Times New Roman" w:hAnsi="Times New Roman" w:eastAsia="Aptos" w:cs="Times New Roman"/>
          <w:sz w:val="24"/>
          <w:szCs w:val="24"/>
          <w:shd w:val="clear" w:color="auto" w:fill="FFFFFF"/>
        </w:rPr>
        <w:t>EMTAK-i tegevusala lõikes</w:t>
      </w:r>
      <w:r w:rsidRPr="00B35A61">
        <w:rPr>
          <w:rFonts w:ascii="Times New Roman" w:hAnsi="Times New Roman" w:eastAsia="Aptos" w:cs="Times New Roman"/>
          <w:sz w:val="24"/>
          <w:szCs w:val="24"/>
          <w:shd w:val="clear" w:color="auto" w:fill="FFFFFF"/>
        </w:rPr>
        <w:t>;</w:t>
      </w:r>
    </w:p>
    <w:p w:rsidRPr="00B35A61" w:rsidR="00CE1374" w:rsidP="00C63998" w:rsidRDefault="00C63998" w14:paraId="2537FB10" w14:textId="6FD9FC1D">
      <w:pPr>
        <w:spacing w:after="0" w:line="240" w:lineRule="auto"/>
        <w:rPr>
          <w:rFonts w:ascii="Times New Roman" w:hAnsi="Times New Roman" w:eastAsia="Aptos" w:cs="Times New Roman"/>
          <w:sz w:val="24"/>
          <w:szCs w:val="24"/>
          <w:shd w:val="clear" w:color="auto" w:fill="FFFFFF"/>
        </w:rPr>
      </w:pPr>
      <w:r w:rsidRPr="00B35A61">
        <w:rPr>
          <w:rFonts w:ascii="Times New Roman" w:hAnsi="Times New Roman" w:eastAsia="Aptos" w:cs="Times New Roman"/>
          <w:sz w:val="24"/>
          <w:szCs w:val="24"/>
          <w:shd w:val="clear" w:color="auto" w:fill="FFFFFF"/>
        </w:rPr>
        <w:t xml:space="preserve">3) </w:t>
      </w:r>
      <w:r w:rsidRPr="00B35A61" w:rsidR="00B737E9">
        <w:rPr>
          <w:rFonts w:ascii="Times New Roman" w:hAnsi="Times New Roman" w:eastAsia="Aptos" w:cs="Times New Roman"/>
          <w:sz w:val="24"/>
          <w:szCs w:val="24"/>
          <w:shd w:val="clear" w:color="auto" w:fill="FFFFFF"/>
        </w:rPr>
        <w:t>Statistikaameti viimati avaldatud EMTAK</w:t>
      </w:r>
      <w:r w:rsidR="00257B8F">
        <w:rPr>
          <w:rFonts w:ascii="Times New Roman" w:hAnsi="Times New Roman" w:eastAsia="Aptos" w:cs="Times New Roman"/>
          <w:sz w:val="24"/>
          <w:szCs w:val="24"/>
          <w:shd w:val="clear" w:color="auto" w:fill="FFFFFF"/>
        </w:rPr>
        <w:t>-i</w:t>
      </w:r>
      <w:r w:rsidRPr="00B35A61" w:rsidR="00B737E9">
        <w:rPr>
          <w:rFonts w:ascii="Times New Roman" w:hAnsi="Times New Roman" w:eastAsia="Aptos" w:cs="Times New Roman"/>
          <w:sz w:val="24"/>
          <w:szCs w:val="24"/>
          <w:shd w:val="clear" w:color="auto" w:fill="FFFFFF"/>
        </w:rPr>
        <w:t xml:space="preserve"> tegevusala aasta keskmi</w:t>
      </w:r>
      <w:r w:rsidR="00B44B9F">
        <w:rPr>
          <w:rFonts w:ascii="Times New Roman" w:hAnsi="Times New Roman" w:eastAsia="Aptos" w:cs="Times New Roman"/>
          <w:sz w:val="24"/>
          <w:szCs w:val="24"/>
          <w:shd w:val="clear" w:color="auto" w:fill="FFFFFF"/>
        </w:rPr>
        <w:t>st</w:t>
      </w:r>
      <w:r w:rsidRPr="00B35A61" w:rsidR="00B737E9">
        <w:rPr>
          <w:rFonts w:ascii="Times New Roman" w:hAnsi="Times New Roman" w:eastAsia="Aptos" w:cs="Times New Roman"/>
          <w:sz w:val="24"/>
          <w:szCs w:val="24"/>
          <w:shd w:val="clear" w:color="auto" w:fill="FFFFFF"/>
        </w:rPr>
        <w:t xml:space="preserve"> brutokuupalk</w:t>
      </w:r>
      <w:r w:rsidR="00B44B9F">
        <w:rPr>
          <w:rFonts w:ascii="Times New Roman" w:hAnsi="Times New Roman" w:eastAsia="Aptos" w:cs="Times New Roman"/>
          <w:sz w:val="24"/>
          <w:szCs w:val="24"/>
          <w:shd w:val="clear" w:color="auto" w:fill="FFFFFF"/>
        </w:rPr>
        <w:t>a</w:t>
      </w:r>
      <w:r w:rsidRPr="00B35A61" w:rsidR="00B737E9">
        <w:rPr>
          <w:rFonts w:ascii="Times New Roman" w:hAnsi="Times New Roman" w:eastAsia="Aptos" w:cs="Times New Roman"/>
          <w:sz w:val="24"/>
          <w:szCs w:val="24"/>
          <w:shd w:val="clear" w:color="auto" w:fill="FFFFFF"/>
        </w:rPr>
        <w:t>.</w:t>
      </w:r>
    </w:p>
    <w:p w:rsidRPr="00B35A61" w:rsidR="00C63998" w:rsidP="00CE1374" w:rsidRDefault="00C63998" w14:paraId="3987529F" w14:textId="77777777">
      <w:pPr>
        <w:spacing w:after="0" w:line="240" w:lineRule="auto"/>
        <w:jc w:val="both"/>
        <w:rPr>
          <w:rFonts w:ascii="Times New Roman" w:hAnsi="Times New Roman" w:eastAsia="Aptos" w:cs="Times New Roman"/>
          <w:sz w:val="24"/>
          <w:szCs w:val="24"/>
          <w:shd w:val="clear" w:color="auto" w:fill="FFFFFF"/>
        </w:rPr>
      </w:pPr>
    </w:p>
    <w:p w:rsidRPr="00961F7A" w:rsidR="00CE1374" w:rsidP="00CE1374" w:rsidRDefault="00957C8E" w14:paraId="6FA75C84" w14:textId="457C990E">
      <w:pPr>
        <w:spacing w:after="0" w:line="240" w:lineRule="auto"/>
        <w:jc w:val="both"/>
        <w:rPr>
          <w:rFonts w:ascii="Times New Roman" w:hAnsi="Times New Roman" w:eastAsia="Aptos" w:cs="Times New Roman"/>
          <w:color w:val="202020"/>
          <w:sz w:val="24"/>
          <w:szCs w:val="24"/>
          <w:shd w:val="clear" w:color="auto" w:fill="FFFFFF"/>
        </w:rPr>
      </w:pPr>
      <w:r w:rsidRPr="00B35A61" w:rsidR="00957C8E">
        <w:rPr>
          <w:rFonts w:ascii="Times New Roman" w:hAnsi="Times New Roman" w:eastAsia="Aptos" w:cs="Times New Roman"/>
          <w:sz w:val="24"/>
          <w:szCs w:val="24"/>
          <w:shd w:val="clear" w:color="auto" w:fill="FFFFFF"/>
        </w:rPr>
        <w:t>(</w:t>
      </w:r>
      <w:r w:rsidR="0062707D">
        <w:rPr>
          <w:rFonts w:ascii="Times New Roman" w:hAnsi="Times New Roman" w:eastAsia="Aptos" w:cs="Times New Roman"/>
          <w:sz w:val="24"/>
          <w:szCs w:val="24"/>
          <w:shd w:val="clear" w:color="auto" w:fill="FFFFFF"/>
        </w:rPr>
        <w:t>14</w:t>
      </w:r>
      <w:r w:rsidRPr="00B35A61" w:rsidR="00957C8E">
        <w:rPr>
          <w:rFonts w:ascii="Times New Roman" w:hAnsi="Times New Roman" w:eastAsia="Aptos" w:cs="Times New Roman"/>
          <w:sz w:val="24"/>
          <w:szCs w:val="24"/>
          <w:shd w:val="clear" w:color="auto" w:fill="FFFFFF"/>
        </w:rPr>
        <w:t xml:space="preserve">) Vabariigi Valitsus kehtestab</w:t>
      </w:r>
      <w:commentRangeStart w:id="1212168783"/>
      <w:r w:rsidRPr="00B35A61" w:rsidR="00957C8E">
        <w:rPr>
          <w:rFonts w:ascii="Times New Roman" w:hAnsi="Times New Roman" w:eastAsia="Aptos" w:cs="Times New Roman"/>
          <w:sz w:val="24"/>
          <w:szCs w:val="24"/>
          <w:shd w:val="clear" w:color="auto" w:fill="FFFFFF"/>
        </w:rPr>
        <w:t xml:space="preserve"> </w:t>
      </w:r>
      <w:r w:rsidR="0051277B">
        <w:rPr>
          <w:rFonts w:ascii="Times New Roman" w:hAnsi="Times New Roman" w:eastAsia="Aptos" w:cs="Times New Roman"/>
          <w:sz w:val="24"/>
          <w:szCs w:val="24"/>
          <w:shd w:val="clear" w:color="auto" w:fill="FFFFFF"/>
        </w:rPr>
        <w:t xml:space="preserve">korraldusega </w:t>
      </w:r>
      <w:commentRangeEnd w:id="1212168783"/>
      <w:r>
        <w:rPr>
          <w:rStyle w:val="CommentReference"/>
        </w:rPr>
        <w:commentReference w:id="1212168783"/>
      </w:r>
      <w:r w:rsidRPr="00B35A61" w:rsidR="00957C8E">
        <w:rPr>
          <w:rFonts w:ascii="Times New Roman" w:hAnsi="Times New Roman" w:eastAsia="Aptos" w:cs="Times New Roman"/>
          <w:sz w:val="24"/>
          <w:szCs w:val="24"/>
          <w:shd w:val="clear" w:color="auto" w:fill="FFFFFF"/>
        </w:rPr>
        <w:t xml:space="preserve">valdkonna eest vastutava ministri ettepanekul käesoleva paragrahvi lõike </w:t>
      </w:r>
      <w:r w:rsidR="0062707D">
        <w:rPr>
          <w:rFonts w:ascii="Times New Roman" w:hAnsi="Times New Roman" w:eastAsia="Aptos" w:cs="Times New Roman"/>
          <w:sz w:val="24"/>
          <w:szCs w:val="24"/>
          <w:shd w:val="clear" w:color="auto" w:fill="FFFFFF"/>
        </w:rPr>
        <w:t>12</w:t>
      </w:r>
      <w:r w:rsidRPr="00B35A61" w:rsidR="00957C8E">
        <w:rPr>
          <w:rFonts w:ascii="Times New Roman" w:hAnsi="Times New Roman" w:eastAsia="Aptos" w:cs="Times New Roman"/>
          <w:sz w:val="24"/>
          <w:szCs w:val="24"/>
          <w:shd w:val="clear" w:color="auto" w:fill="FFFFFF"/>
        </w:rPr>
        <w:t xml:space="preserve"> alusel kehtestatud tegevusala</w:t>
      </w:r>
      <w:r w:rsidR="00C74025">
        <w:rPr>
          <w:rFonts w:ascii="Times New Roman" w:hAnsi="Times New Roman" w:eastAsia="Aptos" w:cs="Times New Roman"/>
          <w:sz w:val="24"/>
          <w:szCs w:val="24"/>
          <w:shd w:val="clear" w:color="auto" w:fill="FFFFFF"/>
        </w:rPr>
        <w:t>de</w:t>
      </w:r>
      <w:r w:rsidRPr="00B35A61" w:rsidR="00957C8E">
        <w:rPr>
          <w:rFonts w:ascii="Times New Roman" w:hAnsi="Times New Roman" w:eastAsia="Aptos" w:cs="Times New Roman"/>
          <w:sz w:val="24"/>
          <w:szCs w:val="24"/>
          <w:shd w:val="clear" w:color="auto" w:fill="FFFFFF"/>
        </w:rPr>
        <w:t>l töötamiseks antavate tähtajaliste elamislubade maksimaalse arvu igaks kalendriaastaks</w:t>
      </w:r>
      <w:r w:rsidR="00C7693F">
        <w:rPr>
          <w:rFonts w:ascii="Times New Roman" w:hAnsi="Times New Roman" w:eastAsia="Aptos" w:cs="Times New Roman"/>
          <w:sz w:val="24"/>
          <w:szCs w:val="24"/>
          <w:shd w:val="clear" w:color="auto" w:fill="FFFFFF"/>
        </w:rPr>
        <w:t>,</w:t>
      </w:r>
      <w:r w:rsidRPr="00B35A61" w:rsidR="00957C8E">
        <w:rPr>
          <w:rFonts w:ascii="Times New Roman" w:hAnsi="Times New Roman" w:eastAsia="Aptos" w:cs="Times New Roman"/>
          <w:sz w:val="24"/>
          <w:szCs w:val="24"/>
          <w:shd w:val="clear" w:color="auto" w:fill="FFFFFF"/>
        </w:rPr>
        <w:t xml:space="preserve"> arvestades, et </w:t>
      </w:r>
      <w:r w:rsidR="002A221D">
        <w:rPr>
          <w:rFonts w:ascii="Times New Roman" w:hAnsi="Times New Roman" w:eastAsia="Aptos" w:cs="Times New Roman"/>
          <w:sz w:val="24"/>
          <w:szCs w:val="24"/>
          <w:shd w:val="clear" w:color="auto" w:fill="FFFFFF"/>
        </w:rPr>
        <w:t>tööjõupuudusega</w:t>
      </w:r>
      <w:r w:rsidR="00CE1374">
        <w:rPr>
          <w:rFonts w:ascii="Times New Roman" w:hAnsi="Times New Roman" w:eastAsia="Aptos" w:cs="Times New Roman"/>
          <w:sz w:val="24"/>
          <w:szCs w:val="24"/>
          <w:shd w:val="clear" w:color="auto" w:fill="FFFFFF"/>
        </w:rPr>
        <w:t xml:space="preserve"> </w:t>
      </w:r>
      <w:r w:rsidRPr="00961F7A" w:rsidR="00CE1374">
        <w:rPr>
          <w:rFonts w:ascii="Times New Roman" w:hAnsi="Times New Roman" w:eastAsia="Aptos" w:cs="Times New Roman"/>
          <w:color w:val="202020"/>
          <w:sz w:val="24"/>
          <w:szCs w:val="24"/>
          <w:shd w:val="clear" w:color="auto" w:fill="FFFFFF"/>
        </w:rPr>
        <w:t>tegevusala</w:t>
      </w:r>
      <w:r w:rsidR="009528E9">
        <w:rPr>
          <w:rFonts w:ascii="Times New Roman" w:hAnsi="Times New Roman" w:eastAsia="Aptos" w:cs="Times New Roman"/>
          <w:color w:val="202020"/>
          <w:sz w:val="24"/>
          <w:szCs w:val="24"/>
          <w:shd w:val="clear" w:color="auto" w:fill="FFFFFF"/>
        </w:rPr>
        <w:t>de</w:t>
      </w:r>
      <w:r w:rsidR="002A221D">
        <w:rPr>
          <w:rFonts w:ascii="Times New Roman" w:hAnsi="Times New Roman" w:eastAsia="Aptos" w:cs="Times New Roman"/>
          <w:color w:val="202020"/>
          <w:sz w:val="24"/>
          <w:szCs w:val="24"/>
          <w:shd w:val="clear" w:color="auto" w:fill="FFFFFF"/>
        </w:rPr>
        <w:t>l</w:t>
      </w:r>
      <w:r w:rsidRPr="00961F7A" w:rsidR="00CE1374">
        <w:rPr>
          <w:rFonts w:ascii="Times New Roman" w:hAnsi="Times New Roman" w:eastAsia="Aptos" w:cs="Times New Roman"/>
          <w:color w:val="202020"/>
          <w:sz w:val="24"/>
          <w:szCs w:val="24"/>
          <w:shd w:val="clear" w:color="auto" w:fill="FFFFFF"/>
        </w:rPr>
        <w:t xml:space="preserve"> töötamiseks võib anda tähtajalisi elamislube kalendriaastas:</w:t>
      </w:r>
    </w:p>
    <w:p w:rsidRPr="00961F7A" w:rsidR="00CE1374" w:rsidP="00CE1374" w:rsidRDefault="00CE1374" w14:paraId="02952DA4" w14:textId="58087EB5">
      <w:pPr>
        <w:spacing w:after="0" w:line="240" w:lineRule="auto"/>
        <w:rPr>
          <w:rFonts w:ascii="Times New Roman" w:hAnsi="Times New Roman" w:eastAsia="Aptos" w:cs="Times New Roman"/>
          <w:color w:val="202020"/>
          <w:sz w:val="24"/>
          <w:szCs w:val="24"/>
          <w:shd w:val="clear" w:color="auto" w:fill="FFFFFF"/>
        </w:rPr>
      </w:pPr>
      <w:r w:rsidRPr="00961F7A">
        <w:rPr>
          <w:rFonts w:ascii="Times New Roman" w:hAnsi="Times New Roman" w:eastAsia="Aptos" w:cs="Times New Roman"/>
          <w:color w:val="202020"/>
          <w:sz w:val="24"/>
          <w:szCs w:val="24"/>
          <w:shd w:val="clear" w:color="auto" w:fill="FFFFFF"/>
        </w:rPr>
        <w:t>1) majanduskasvu tingimustes kuni 0,2</w:t>
      </w:r>
      <w:r w:rsidR="00393FA2">
        <w:rPr>
          <w:rFonts w:ascii="Times New Roman" w:hAnsi="Times New Roman" w:eastAsia="Aptos" w:cs="Times New Roman"/>
          <w:color w:val="202020"/>
          <w:sz w:val="24"/>
          <w:szCs w:val="24"/>
          <w:shd w:val="clear" w:color="auto" w:fill="FFFFFF"/>
        </w:rPr>
        <w:t xml:space="preserve"> protsenti </w:t>
      </w:r>
      <w:r w:rsidRPr="00961F7A">
        <w:rPr>
          <w:rFonts w:ascii="Times New Roman" w:hAnsi="Times New Roman" w:eastAsia="Aptos" w:cs="Times New Roman"/>
          <w:color w:val="202020"/>
          <w:sz w:val="24"/>
          <w:szCs w:val="24"/>
          <w:shd w:val="clear" w:color="auto" w:fill="FFFFFF"/>
        </w:rPr>
        <w:t>Eesti alalisest elanikkonnast;</w:t>
      </w:r>
    </w:p>
    <w:p w:rsidRPr="00961F7A" w:rsidR="00CE1374" w:rsidP="00CE1374" w:rsidRDefault="00CE1374" w14:paraId="30049F75" w14:textId="58F1D0AD">
      <w:pPr>
        <w:spacing w:after="0" w:line="240" w:lineRule="auto"/>
        <w:rPr>
          <w:rFonts w:ascii="Times New Roman" w:hAnsi="Times New Roman" w:eastAsia="Aptos" w:cs="Times New Roman"/>
          <w:color w:val="202020"/>
          <w:sz w:val="24"/>
          <w:szCs w:val="24"/>
          <w:shd w:val="clear" w:color="auto" w:fill="FFFFFF"/>
        </w:rPr>
      </w:pPr>
      <w:r w:rsidRPr="00961F7A">
        <w:rPr>
          <w:rFonts w:ascii="Times New Roman" w:hAnsi="Times New Roman" w:eastAsia="Aptos" w:cs="Times New Roman"/>
          <w:color w:val="202020"/>
          <w:sz w:val="24"/>
          <w:szCs w:val="24"/>
          <w:shd w:val="clear" w:color="auto" w:fill="FFFFFF"/>
        </w:rPr>
        <w:t>2) muudes majanduse tingimustes kuni 0,1</w:t>
      </w:r>
      <w:r w:rsidR="00393FA2">
        <w:rPr>
          <w:rFonts w:ascii="Times New Roman" w:hAnsi="Times New Roman" w:eastAsia="Aptos" w:cs="Times New Roman"/>
          <w:color w:val="202020"/>
          <w:sz w:val="24"/>
          <w:szCs w:val="24"/>
          <w:shd w:val="clear" w:color="auto" w:fill="FFFFFF"/>
        </w:rPr>
        <w:t xml:space="preserve"> protsenti </w:t>
      </w:r>
      <w:r w:rsidRPr="00961F7A">
        <w:rPr>
          <w:rFonts w:ascii="Times New Roman" w:hAnsi="Times New Roman" w:eastAsia="Aptos" w:cs="Times New Roman"/>
          <w:color w:val="202020"/>
          <w:sz w:val="24"/>
          <w:szCs w:val="24"/>
          <w:shd w:val="clear" w:color="auto" w:fill="FFFFFF"/>
        </w:rPr>
        <w:t>Eesti alalisest elanikkonnast.</w:t>
      </w:r>
    </w:p>
    <w:p w:rsidRPr="00961F7A" w:rsidR="00CE1374" w:rsidP="00CE1374" w:rsidRDefault="00CE1374" w14:paraId="3C660BCC" w14:textId="77777777">
      <w:pPr>
        <w:spacing w:after="0" w:line="240" w:lineRule="auto"/>
        <w:jc w:val="both"/>
        <w:rPr>
          <w:rFonts w:ascii="Times New Roman" w:hAnsi="Times New Roman" w:eastAsia="Aptos" w:cs="Times New Roman"/>
          <w:color w:val="202020"/>
          <w:sz w:val="24"/>
          <w:szCs w:val="24"/>
          <w:shd w:val="clear" w:color="auto" w:fill="FFFFFF"/>
        </w:rPr>
      </w:pPr>
    </w:p>
    <w:p w:rsidRPr="00961F7A" w:rsidR="00CE1374" w:rsidP="00CE1374" w:rsidRDefault="00CE1374" w14:paraId="31DF55BF" w14:textId="0900C7D4">
      <w:pPr>
        <w:spacing w:after="0" w:line="240" w:lineRule="auto"/>
        <w:jc w:val="both"/>
        <w:rPr>
          <w:rFonts w:ascii="Times New Roman" w:hAnsi="Times New Roman" w:eastAsia="Aptos" w:cs="Times New Roman"/>
          <w:color w:val="202020"/>
          <w:sz w:val="24"/>
          <w:szCs w:val="24"/>
          <w:shd w:val="clear" w:color="auto" w:fill="FFFFFF"/>
        </w:rPr>
      </w:pPr>
      <w:r w:rsidRPr="00961F7A">
        <w:rPr>
          <w:rFonts w:ascii="Times New Roman" w:hAnsi="Times New Roman" w:eastAsia="Aptos" w:cs="Times New Roman"/>
          <w:color w:val="202020"/>
          <w:sz w:val="24"/>
          <w:szCs w:val="24"/>
          <w:shd w:val="clear" w:color="auto" w:fill="FFFFFF"/>
        </w:rPr>
        <w:t>(</w:t>
      </w:r>
      <w:r w:rsidR="0062707D">
        <w:rPr>
          <w:rFonts w:ascii="Times New Roman" w:hAnsi="Times New Roman" w:eastAsia="Aptos" w:cs="Times New Roman"/>
          <w:color w:val="202020"/>
          <w:sz w:val="24"/>
          <w:szCs w:val="24"/>
          <w:shd w:val="clear" w:color="auto" w:fill="FFFFFF"/>
        </w:rPr>
        <w:t>15</w:t>
      </w:r>
      <w:r w:rsidRPr="00961F7A">
        <w:rPr>
          <w:rFonts w:ascii="Times New Roman" w:hAnsi="Times New Roman" w:eastAsia="Aptos" w:cs="Times New Roman"/>
          <w:color w:val="202020"/>
          <w:sz w:val="24"/>
          <w:szCs w:val="24"/>
          <w:shd w:val="clear" w:color="auto" w:fill="FFFFFF"/>
        </w:rPr>
        <w:t xml:space="preserve">) Majanduskasv käesoleva paragrahvi tähenduses </w:t>
      </w:r>
      <w:r w:rsidR="00393FA2">
        <w:rPr>
          <w:rFonts w:ascii="Times New Roman" w:hAnsi="Times New Roman" w:eastAsia="Aptos" w:cs="Times New Roman"/>
          <w:color w:val="202020"/>
          <w:sz w:val="24"/>
          <w:szCs w:val="24"/>
          <w:shd w:val="clear" w:color="auto" w:fill="FFFFFF"/>
        </w:rPr>
        <w:t>on</w:t>
      </w:r>
      <w:r w:rsidRPr="00961F7A">
        <w:rPr>
          <w:rFonts w:ascii="Times New Roman" w:hAnsi="Times New Roman" w:eastAsia="Aptos" w:cs="Times New Roman"/>
          <w:color w:val="202020"/>
          <w:sz w:val="24"/>
          <w:szCs w:val="24"/>
          <w:shd w:val="clear" w:color="auto" w:fill="FFFFFF"/>
        </w:rPr>
        <w:t xml:space="preserve"> Rahandusministeeriumi viimati avaldatud majandusprognoosi </w:t>
      </w:r>
      <w:r w:rsidRPr="00961F7A">
        <w:rPr>
          <w:rFonts w:ascii="Times New Roman" w:hAnsi="Times New Roman" w:eastAsia="Aptos" w:cs="Times New Roman"/>
          <w:sz w:val="24"/>
          <w:szCs w:val="24"/>
          <w:shd w:val="clear" w:color="auto" w:fill="FFFFFF"/>
        </w:rPr>
        <w:t xml:space="preserve">kohaselt </w:t>
      </w:r>
      <w:r w:rsidRPr="00F2084D" w:rsidR="002B66E5">
        <w:rPr>
          <w:rFonts w:ascii="Times New Roman" w:hAnsi="Times New Roman" w:eastAsia="Aptos" w:cs="Times New Roman"/>
          <w:sz w:val="24"/>
          <w:szCs w:val="24"/>
          <w:shd w:val="clear" w:color="auto" w:fill="FFFFFF"/>
        </w:rPr>
        <w:t>jooksva</w:t>
      </w:r>
      <w:r w:rsidR="002B66E5">
        <w:rPr>
          <w:rFonts w:ascii="Times New Roman" w:hAnsi="Times New Roman" w:eastAsia="Aptos" w:cs="Times New Roman"/>
          <w:sz w:val="24"/>
          <w:szCs w:val="24"/>
          <w:shd w:val="clear" w:color="auto" w:fill="FFFFFF"/>
        </w:rPr>
        <w:t xml:space="preserve"> </w:t>
      </w:r>
      <w:r w:rsidRPr="00961F7A">
        <w:rPr>
          <w:rFonts w:ascii="Times New Roman" w:hAnsi="Times New Roman" w:eastAsia="Aptos" w:cs="Times New Roman"/>
          <w:sz w:val="24"/>
          <w:szCs w:val="24"/>
          <w:shd w:val="clear" w:color="auto" w:fill="FFFFFF"/>
        </w:rPr>
        <w:t>aasta sisemajanduse koguprodukti aasta</w:t>
      </w:r>
      <w:r w:rsidR="00156B2F">
        <w:rPr>
          <w:rFonts w:ascii="Times New Roman" w:hAnsi="Times New Roman" w:eastAsia="Aptos" w:cs="Times New Roman"/>
          <w:sz w:val="24"/>
          <w:szCs w:val="24"/>
          <w:shd w:val="clear" w:color="auto" w:fill="FFFFFF"/>
        </w:rPr>
        <w:t>ne</w:t>
      </w:r>
      <w:r w:rsidRPr="00961F7A">
        <w:rPr>
          <w:rFonts w:ascii="Times New Roman" w:hAnsi="Times New Roman" w:eastAsia="Aptos" w:cs="Times New Roman"/>
          <w:sz w:val="24"/>
          <w:szCs w:val="24"/>
          <w:shd w:val="clear" w:color="auto" w:fill="FFFFFF"/>
        </w:rPr>
        <w:t xml:space="preserve"> reaalkasv </w:t>
      </w:r>
      <w:r w:rsidRPr="00B35A61">
        <w:rPr>
          <w:rFonts w:ascii="Times New Roman" w:hAnsi="Times New Roman" w:eastAsia="Aptos" w:cs="Times New Roman"/>
          <w:color w:val="202020"/>
          <w:sz w:val="24"/>
          <w:szCs w:val="24"/>
          <w:shd w:val="clear" w:color="auto" w:fill="FFFFFF"/>
        </w:rPr>
        <w:t>alates kahest protsendist</w:t>
      </w:r>
      <w:r w:rsidRPr="00961F7A">
        <w:rPr>
          <w:rFonts w:ascii="Times New Roman" w:hAnsi="Times New Roman" w:eastAsia="Aptos" w:cs="Times New Roman"/>
          <w:color w:val="202020"/>
          <w:sz w:val="24"/>
          <w:szCs w:val="24"/>
          <w:shd w:val="clear" w:color="auto" w:fill="FFFFFF"/>
        </w:rPr>
        <w:t>.</w:t>
      </w:r>
    </w:p>
    <w:p w:rsidRPr="00961F7A" w:rsidR="00CE1374" w:rsidP="00CE1374" w:rsidRDefault="00CE1374" w14:paraId="5FE9428C" w14:textId="77777777">
      <w:pPr>
        <w:spacing w:after="0" w:line="240" w:lineRule="auto"/>
        <w:jc w:val="both"/>
        <w:rPr>
          <w:rFonts w:ascii="Times New Roman" w:hAnsi="Times New Roman" w:eastAsia="Aptos" w:cs="Times New Roman"/>
          <w:color w:val="202020"/>
          <w:sz w:val="24"/>
          <w:szCs w:val="24"/>
          <w:shd w:val="clear" w:color="auto" w:fill="FFFFFF"/>
        </w:rPr>
      </w:pPr>
    </w:p>
    <w:p w:rsidRPr="00961F7A" w:rsidR="00CE1374" w:rsidP="00CE1374" w:rsidRDefault="00CE1374" w14:paraId="12AADD9D" w14:textId="375B8F77">
      <w:pPr>
        <w:spacing w:after="0" w:line="240" w:lineRule="auto"/>
        <w:jc w:val="both"/>
        <w:rPr>
          <w:rFonts w:ascii="Times New Roman" w:hAnsi="Times New Roman" w:eastAsia="Aptos" w:cs="Times New Roman"/>
          <w:color w:val="202020"/>
          <w:sz w:val="24"/>
          <w:szCs w:val="24"/>
          <w:shd w:val="clear" w:color="auto" w:fill="FFFFFF"/>
        </w:rPr>
      </w:pPr>
      <w:r w:rsidRPr="00961F7A">
        <w:rPr>
          <w:rFonts w:ascii="Times New Roman" w:hAnsi="Times New Roman" w:eastAsia="Aptos" w:cs="Times New Roman"/>
          <w:color w:val="202020"/>
          <w:sz w:val="24"/>
          <w:szCs w:val="24"/>
          <w:shd w:val="clear" w:color="auto" w:fill="FFFFFF"/>
        </w:rPr>
        <w:t>(</w:t>
      </w:r>
      <w:r w:rsidR="0062707D">
        <w:rPr>
          <w:rFonts w:ascii="Times New Roman" w:hAnsi="Times New Roman" w:eastAsia="Aptos" w:cs="Times New Roman"/>
          <w:color w:val="202020"/>
          <w:sz w:val="24"/>
          <w:szCs w:val="24"/>
          <w:shd w:val="clear" w:color="auto" w:fill="FFFFFF"/>
        </w:rPr>
        <w:t>16</w:t>
      </w:r>
      <w:r w:rsidRPr="00961F7A">
        <w:rPr>
          <w:rFonts w:ascii="Times New Roman" w:hAnsi="Times New Roman" w:eastAsia="Aptos" w:cs="Times New Roman"/>
          <w:color w:val="202020"/>
          <w:sz w:val="24"/>
          <w:szCs w:val="24"/>
          <w:shd w:val="clear" w:color="auto" w:fill="FFFFFF"/>
        </w:rPr>
        <w:t xml:space="preserve">) Valdkonna eest vastutav minister võib määrusega </w:t>
      </w:r>
      <w:r w:rsidR="00393FA2">
        <w:rPr>
          <w:rFonts w:ascii="Times New Roman" w:hAnsi="Times New Roman" w:eastAsia="Aptos" w:cs="Times New Roman"/>
          <w:color w:val="202020"/>
          <w:sz w:val="24"/>
          <w:szCs w:val="24"/>
          <w:shd w:val="clear" w:color="auto" w:fill="FFFFFF"/>
        </w:rPr>
        <w:t xml:space="preserve">kehtestada </w:t>
      </w:r>
      <w:r w:rsidRPr="00961F7A">
        <w:rPr>
          <w:rFonts w:ascii="Times New Roman" w:hAnsi="Times New Roman" w:eastAsia="Aptos" w:cs="Times New Roman"/>
          <w:color w:val="202020"/>
          <w:sz w:val="24"/>
          <w:szCs w:val="24"/>
          <w:shd w:val="clear" w:color="auto" w:fill="FFFFFF"/>
        </w:rPr>
        <w:t xml:space="preserve">käesoleva paragrahvi lõike </w:t>
      </w:r>
      <w:r w:rsidR="0062707D">
        <w:rPr>
          <w:rFonts w:ascii="Times New Roman" w:hAnsi="Times New Roman" w:eastAsia="Aptos" w:cs="Times New Roman"/>
          <w:color w:val="202020"/>
          <w:sz w:val="24"/>
          <w:szCs w:val="24"/>
          <w:shd w:val="clear" w:color="auto" w:fill="FFFFFF"/>
        </w:rPr>
        <w:t>14</w:t>
      </w:r>
      <w:r w:rsidRPr="00961F7A">
        <w:rPr>
          <w:rFonts w:ascii="Times New Roman" w:hAnsi="Times New Roman" w:eastAsia="Aptos" w:cs="Times New Roman"/>
          <w:color w:val="202020"/>
          <w:sz w:val="24"/>
          <w:szCs w:val="24"/>
          <w:shd w:val="clear" w:color="auto" w:fill="FFFFFF"/>
        </w:rPr>
        <w:t xml:space="preserve"> alusel kehtestatud tähtajaliste elamislubade maksimaalse arvu </w:t>
      </w:r>
      <w:r w:rsidR="00393FA2">
        <w:rPr>
          <w:rFonts w:ascii="Times New Roman" w:hAnsi="Times New Roman" w:eastAsia="Aptos" w:cs="Times New Roman"/>
          <w:color w:val="202020"/>
          <w:sz w:val="24"/>
          <w:szCs w:val="24"/>
          <w:shd w:val="clear" w:color="auto" w:fill="FFFFFF"/>
        </w:rPr>
        <w:t xml:space="preserve">jaotuse </w:t>
      </w:r>
      <w:r w:rsidRPr="00961F7A">
        <w:rPr>
          <w:rFonts w:ascii="Times New Roman" w:hAnsi="Times New Roman" w:eastAsia="Aptos" w:cs="Times New Roman"/>
          <w:color w:val="202020"/>
          <w:sz w:val="24"/>
          <w:szCs w:val="24"/>
          <w:shd w:val="clear" w:color="auto" w:fill="FFFFFF"/>
        </w:rPr>
        <w:t xml:space="preserve">lõike </w:t>
      </w:r>
      <w:r w:rsidR="0062707D">
        <w:rPr>
          <w:rFonts w:ascii="Times New Roman" w:hAnsi="Times New Roman" w:eastAsia="Aptos" w:cs="Times New Roman"/>
          <w:color w:val="202020"/>
          <w:sz w:val="24"/>
          <w:szCs w:val="24"/>
          <w:shd w:val="clear" w:color="auto" w:fill="FFFFFF"/>
        </w:rPr>
        <w:t>12</w:t>
      </w:r>
      <w:r w:rsidRPr="00961F7A">
        <w:rPr>
          <w:rFonts w:ascii="Times New Roman" w:hAnsi="Times New Roman" w:eastAsia="Aptos" w:cs="Times New Roman"/>
          <w:color w:val="202020"/>
          <w:sz w:val="24"/>
          <w:szCs w:val="24"/>
          <w:shd w:val="clear" w:color="auto" w:fill="FFFFFF"/>
        </w:rPr>
        <w:t xml:space="preserve"> alusel kehtestatud </w:t>
      </w:r>
      <w:r w:rsidR="00393FA2">
        <w:rPr>
          <w:rFonts w:ascii="Times New Roman" w:hAnsi="Times New Roman" w:eastAsia="Aptos" w:cs="Times New Roman"/>
          <w:color w:val="202020"/>
          <w:sz w:val="24"/>
          <w:szCs w:val="24"/>
          <w:shd w:val="clear" w:color="auto" w:fill="FFFFFF"/>
        </w:rPr>
        <w:t xml:space="preserve">tööjõupuudusega </w:t>
      </w:r>
      <w:r w:rsidRPr="00961F7A">
        <w:rPr>
          <w:rFonts w:ascii="Times New Roman" w:hAnsi="Times New Roman" w:eastAsia="Aptos" w:cs="Times New Roman"/>
          <w:color w:val="202020"/>
          <w:sz w:val="24"/>
          <w:szCs w:val="24"/>
          <w:shd w:val="clear" w:color="auto" w:fill="FFFFFF"/>
        </w:rPr>
        <w:t>tegevusalade vahel.</w:t>
      </w:r>
    </w:p>
    <w:p w:rsidRPr="00961F7A" w:rsidR="00CE1374" w:rsidP="00CE1374" w:rsidRDefault="00CE1374" w14:paraId="400480F7" w14:textId="77777777">
      <w:pPr>
        <w:spacing w:after="0" w:line="240" w:lineRule="auto"/>
        <w:jc w:val="both"/>
        <w:rPr>
          <w:rFonts w:ascii="Times New Roman" w:hAnsi="Times New Roman" w:eastAsia="Aptos" w:cs="Times New Roman"/>
          <w:color w:val="202020"/>
          <w:sz w:val="24"/>
          <w:szCs w:val="24"/>
          <w:shd w:val="clear" w:color="auto" w:fill="FFFFFF"/>
        </w:rPr>
      </w:pPr>
    </w:p>
    <w:p w:rsidRPr="00F64BA4" w:rsidR="00197FD3" w:rsidP="00BC4796" w:rsidRDefault="00CE1374" w14:paraId="3279AA0B" w14:textId="42E99577">
      <w:pPr>
        <w:spacing w:after="0" w:line="240" w:lineRule="auto"/>
        <w:jc w:val="both"/>
        <w:rPr>
          <w:rFonts w:ascii="Times New Roman" w:hAnsi="Times New Roman" w:cs="Times New Roman"/>
          <w:sz w:val="24"/>
          <w:szCs w:val="24"/>
        </w:rPr>
      </w:pPr>
      <w:bookmarkStart w:name="_Hlk200097327" w:id="4"/>
      <w:bookmarkStart w:name="_Hlk207370332" w:id="5"/>
      <w:r w:rsidRPr="61A887E1" w:rsidR="00CE1374">
        <w:rPr>
          <w:rFonts w:ascii="Times New Roman" w:hAnsi="Times New Roman" w:eastAsia="Aptos" w:cs="Times New Roman"/>
          <w:color w:val="202020"/>
          <w:sz w:val="24"/>
          <w:szCs w:val="24"/>
        </w:rPr>
        <w:t>(</w:t>
      </w:r>
      <w:r w:rsidRPr="61A887E1" w:rsidR="0062707D">
        <w:rPr>
          <w:rFonts w:ascii="Times New Roman" w:hAnsi="Times New Roman" w:eastAsia="Aptos" w:cs="Times New Roman"/>
          <w:color w:val="202020"/>
          <w:sz w:val="24"/>
          <w:szCs w:val="24"/>
        </w:rPr>
        <w:t>17</w:t>
      </w:r>
      <w:r w:rsidRPr="61A887E1" w:rsidR="00CE1374">
        <w:rPr>
          <w:rFonts w:ascii="Times New Roman" w:hAnsi="Times New Roman" w:eastAsia="Aptos" w:cs="Times New Roman"/>
          <w:color w:val="202020"/>
          <w:sz w:val="24"/>
          <w:szCs w:val="24"/>
        </w:rPr>
        <w:t xml:space="preserve">) </w:t>
      </w:r>
      <w:bookmarkEnd w:id="4"/>
      <w:r w:rsidRPr="61A887E1" w:rsidR="002A221D">
        <w:rPr>
          <w:rFonts w:ascii="Times New Roman" w:hAnsi="Times New Roman" w:eastAsia="Aptos" w:cs="Times New Roman"/>
          <w:color w:val="202020"/>
          <w:sz w:val="24"/>
          <w:szCs w:val="24"/>
        </w:rPr>
        <w:t xml:space="preserve">Vabariigi Valitsus võib </w:t>
      </w:r>
      <w:del w:author="Kärt Voor - JUSTDIGI" w:date="2025-11-27T08:48:03.29Z" w:id="2060267571">
        <w:r w:rsidRPr="61A887E1" w:rsidDel="000167D2">
          <w:rPr>
            <w:rFonts w:ascii="Times New Roman" w:hAnsi="Times New Roman" w:eastAsia="Aptos" w:cs="Times New Roman"/>
            <w:color w:val="202020"/>
            <w:sz w:val="24"/>
            <w:szCs w:val="24"/>
          </w:rPr>
          <w:delText>sise</w:delText>
        </w:r>
        <w:r w:rsidRPr="61A887E1" w:rsidDel="002A221D">
          <w:rPr>
            <w:rFonts w:ascii="Times New Roman" w:hAnsi="Times New Roman" w:eastAsia="Aptos" w:cs="Times New Roman"/>
            <w:color w:val="202020"/>
            <w:sz w:val="24"/>
            <w:szCs w:val="24"/>
          </w:rPr>
          <w:delText xml:space="preserve">ministri </w:delText>
        </w:r>
      </w:del>
      <w:ins w:author="Kärt Voor - JUSTDIGI" w:date="2025-11-27T08:48:08.12Z" w:id="107108014">
        <w:r w:rsidRPr="61A887E1" w:rsidR="08D73B83">
          <w:rPr>
            <w:rFonts w:ascii="Times New Roman" w:hAnsi="Times New Roman" w:eastAsia="Aptos" w:cs="Times New Roman"/>
            <w:color w:val="202020"/>
            <w:sz w:val="24"/>
            <w:szCs w:val="24"/>
          </w:rPr>
          <w:t xml:space="preserve">valdkonna eest vastutava ministri </w:t>
        </w:r>
      </w:ins>
      <w:commentRangeStart w:id="1831417616"/>
      <w:r w:rsidRPr="61A887E1" w:rsidR="002A221D">
        <w:rPr>
          <w:rFonts w:ascii="Times New Roman" w:hAnsi="Times New Roman" w:eastAsia="Aptos" w:cs="Times New Roman"/>
          <w:color w:val="202020"/>
          <w:sz w:val="24"/>
          <w:szCs w:val="24"/>
        </w:rPr>
        <w:t>põhjendatud ettepanekul muuta</w:t>
      </w:r>
      <w:r w:rsidRPr="61A887E1" w:rsidR="00BC4796">
        <w:rPr>
          <w:rFonts w:ascii="Times New Roman" w:hAnsi="Times New Roman" w:eastAsia="Aptos" w:cs="Times New Roman"/>
          <w:color w:val="202020"/>
          <w:sz w:val="24"/>
          <w:szCs w:val="24"/>
        </w:rPr>
        <w:t xml:space="preserve"> või tunnistada kehtetuks</w:t>
      </w:r>
      <w:r w:rsidRPr="61A887E1" w:rsidR="002A221D">
        <w:rPr>
          <w:rFonts w:ascii="Times New Roman" w:hAnsi="Times New Roman" w:eastAsia="Aptos" w:cs="Times New Roman"/>
          <w:color w:val="202020"/>
          <w:sz w:val="24"/>
          <w:szCs w:val="24"/>
        </w:rPr>
        <w:t xml:space="preserve"> </w:t>
      </w:r>
      <w:commentRangeEnd w:id="1831417616"/>
      <w:r>
        <w:rPr>
          <w:rStyle w:val="CommentReference"/>
        </w:rPr>
        <w:commentReference w:id="1831417616"/>
      </w:r>
      <w:r w:rsidRPr="61A887E1" w:rsidR="002A221D">
        <w:rPr>
          <w:rFonts w:ascii="Times New Roman" w:hAnsi="Times New Roman" w:eastAsia="Aptos" w:cs="Times New Roman"/>
          <w:color w:val="202020"/>
          <w:sz w:val="24"/>
          <w:szCs w:val="24"/>
        </w:rPr>
        <w:t xml:space="preserve">käesoleva paragrahvi lõike </w:t>
      </w:r>
      <w:r w:rsidRPr="61A887E1" w:rsidR="0062707D">
        <w:rPr>
          <w:rFonts w:ascii="Times New Roman" w:hAnsi="Times New Roman" w:eastAsia="Aptos" w:cs="Times New Roman"/>
          <w:color w:val="202020"/>
          <w:sz w:val="24"/>
          <w:szCs w:val="24"/>
        </w:rPr>
        <w:t>12</w:t>
      </w:r>
      <w:r w:rsidRPr="61A887E1" w:rsidR="002A221D">
        <w:rPr>
          <w:rFonts w:ascii="Times New Roman" w:hAnsi="Times New Roman" w:eastAsia="Aptos" w:cs="Times New Roman"/>
          <w:color w:val="202020"/>
          <w:sz w:val="24"/>
          <w:szCs w:val="24"/>
        </w:rPr>
        <w:t xml:space="preserve"> alusel kehtestatud loetelu tööjõupuudusega tegevusaladest ja lõike </w:t>
      </w:r>
      <w:r w:rsidRPr="61A887E1" w:rsidR="0062707D">
        <w:rPr>
          <w:rFonts w:ascii="Times New Roman" w:hAnsi="Times New Roman" w:eastAsia="Aptos" w:cs="Times New Roman"/>
          <w:color w:val="202020"/>
          <w:sz w:val="24"/>
          <w:szCs w:val="24"/>
        </w:rPr>
        <w:t>14</w:t>
      </w:r>
      <w:r w:rsidRPr="61A887E1" w:rsidR="002A221D">
        <w:rPr>
          <w:rFonts w:ascii="Times New Roman" w:hAnsi="Times New Roman" w:eastAsia="Aptos" w:cs="Times New Roman"/>
          <w:color w:val="202020"/>
          <w:sz w:val="24"/>
          <w:szCs w:val="24"/>
        </w:rPr>
        <w:t xml:space="preserve"> alusel tööjõupuudusega tegevusalal töötamiseks antavate tähtajaliste elamislubade maksimaalse arvu</w:t>
      </w:r>
      <w:r w:rsidRPr="61A887E1" w:rsidR="00BC4796">
        <w:rPr>
          <w:rFonts w:ascii="Times New Roman" w:hAnsi="Times New Roman" w:eastAsia="Aptos" w:cs="Times New Roman"/>
          <w:color w:val="202020"/>
          <w:sz w:val="24"/>
          <w:szCs w:val="24"/>
        </w:rPr>
        <w:t xml:space="preserve"> enne l</w:t>
      </w:r>
      <w:commentRangeStart w:id="283704559"/>
      <w:r w:rsidRPr="61A887E1" w:rsidR="00BC4796">
        <w:rPr>
          <w:rFonts w:ascii="Times New Roman" w:hAnsi="Times New Roman" w:eastAsia="Aptos" w:cs="Times New Roman"/>
          <w:color w:val="202020"/>
          <w:sz w:val="24"/>
          <w:szCs w:val="24"/>
        </w:rPr>
        <w:t xml:space="preserve">õike </w:t>
      </w:r>
      <w:r w:rsidRPr="61A887E1" w:rsidR="0062707D">
        <w:rPr>
          <w:rFonts w:ascii="Times New Roman" w:hAnsi="Times New Roman" w:eastAsia="Aptos" w:cs="Times New Roman"/>
          <w:color w:val="202020"/>
          <w:sz w:val="24"/>
          <w:szCs w:val="24"/>
        </w:rPr>
        <w:t>12</w:t>
      </w:r>
      <w:r w:rsidRPr="61A887E1" w:rsidR="00BC4796">
        <w:rPr>
          <w:rFonts w:ascii="Times New Roman" w:hAnsi="Times New Roman" w:eastAsia="Aptos" w:cs="Times New Roman"/>
          <w:color w:val="202020"/>
          <w:sz w:val="24"/>
          <w:szCs w:val="24"/>
        </w:rPr>
        <w:t xml:space="preserve"> alusel kehtestatud tähtaja möödumist</w:t>
      </w:r>
      <w:r w:rsidRPr="61A887E1" w:rsidR="002A221D">
        <w:rPr>
          <w:rFonts w:ascii="Times New Roman" w:hAnsi="Times New Roman" w:eastAsia="Aptos" w:cs="Times New Roman"/>
          <w:color w:val="202020"/>
          <w:sz w:val="24"/>
          <w:szCs w:val="24"/>
        </w:rPr>
        <w:t>.</w:t>
      </w:r>
      <w:bookmarkEnd w:id="5"/>
      <w:commentRangeEnd w:id="283704559"/>
      <w:r>
        <w:rPr>
          <w:rStyle w:val="CommentReference"/>
        </w:rPr>
        <w:commentReference w:id="283704559"/>
      </w:r>
      <w:r w:rsidRPr="61A887E1" w:rsidR="00197FD3">
        <w:rPr>
          <w:rFonts w:ascii="Times New Roman" w:hAnsi="Times New Roman" w:cs="Times New Roman"/>
          <w:sz w:val="24"/>
          <w:szCs w:val="24"/>
        </w:rPr>
        <w:t>“;</w:t>
      </w:r>
    </w:p>
    <w:p w:rsidRPr="00F64BA4" w:rsidR="00197FD3" w:rsidP="00F2084D" w:rsidRDefault="00197FD3" w14:paraId="007D2D29" w14:textId="77777777">
      <w:pPr>
        <w:spacing w:after="0" w:line="240" w:lineRule="auto"/>
        <w:jc w:val="both"/>
        <w:rPr>
          <w:rFonts w:ascii="Times New Roman" w:hAnsi="Times New Roman" w:cs="Times New Roman"/>
          <w:sz w:val="24"/>
          <w:szCs w:val="24"/>
        </w:rPr>
      </w:pPr>
    </w:p>
    <w:p w:rsidR="008541B4" w:rsidP="00F2084D" w:rsidRDefault="00197FD3" w14:paraId="1D355919" w14:textId="4AB75F8E">
      <w:pPr>
        <w:spacing w:after="0" w:line="240" w:lineRule="auto"/>
        <w:jc w:val="both"/>
        <w:rPr>
          <w:rFonts w:ascii="Times New Roman" w:hAnsi="Times New Roman" w:cs="Times New Roman"/>
          <w:sz w:val="24"/>
          <w:szCs w:val="24"/>
        </w:rPr>
      </w:pPr>
      <w:r w:rsidRPr="00F64BA4">
        <w:rPr>
          <w:rFonts w:ascii="Times New Roman" w:hAnsi="Times New Roman" w:cs="Times New Roman"/>
          <w:b/>
          <w:bCs/>
          <w:sz w:val="24"/>
          <w:szCs w:val="24"/>
        </w:rPr>
        <w:t>1</w:t>
      </w:r>
      <w:r w:rsidR="00013056">
        <w:rPr>
          <w:rFonts w:ascii="Times New Roman" w:hAnsi="Times New Roman" w:cs="Times New Roman"/>
          <w:b/>
          <w:bCs/>
          <w:sz w:val="24"/>
          <w:szCs w:val="24"/>
        </w:rPr>
        <w:t>3</w:t>
      </w:r>
      <w:r w:rsidRPr="00F64BA4">
        <w:rPr>
          <w:rFonts w:ascii="Times New Roman" w:hAnsi="Times New Roman" w:cs="Times New Roman"/>
          <w:b/>
          <w:bCs/>
          <w:sz w:val="24"/>
          <w:szCs w:val="24"/>
        </w:rPr>
        <w:t>)</w:t>
      </w:r>
      <w:r w:rsidRPr="00F64BA4">
        <w:rPr>
          <w:rFonts w:ascii="Times New Roman" w:hAnsi="Times New Roman" w:cs="Times New Roman"/>
          <w:sz w:val="24"/>
          <w:szCs w:val="24"/>
        </w:rPr>
        <w:t xml:space="preserve"> </w:t>
      </w:r>
      <w:r w:rsidR="008541B4">
        <w:rPr>
          <w:rFonts w:ascii="Times New Roman" w:hAnsi="Times New Roman" w:cs="Times New Roman"/>
          <w:sz w:val="24"/>
          <w:szCs w:val="24"/>
        </w:rPr>
        <w:t>seadust täiendatakse §-ga 309</w:t>
      </w:r>
      <w:r w:rsidRPr="008541B4" w:rsidR="008541B4">
        <w:rPr>
          <w:rFonts w:ascii="Times New Roman" w:hAnsi="Times New Roman" w:cs="Times New Roman"/>
          <w:sz w:val="24"/>
          <w:szCs w:val="24"/>
          <w:vertAlign w:val="superscript"/>
        </w:rPr>
        <w:t>19</w:t>
      </w:r>
      <w:r w:rsidR="008541B4">
        <w:rPr>
          <w:rFonts w:ascii="Times New Roman" w:hAnsi="Times New Roman" w:cs="Times New Roman"/>
          <w:sz w:val="24"/>
          <w:szCs w:val="24"/>
        </w:rPr>
        <w:t xml:space="preserve"> järgmises sõnastuses:</w:t>
      </w:r>
    </w:p>
    <w:p w:rsidR="008541B4" w:rsidP="00F2084D" w:rsidRDefault="008541B4" w14:paraId="57F6D3AC" w14:textId="77777777">
      <w:pPr>
        <w:spacing w:after="0" w:line="240" w:lineRule="auto"/>
        <w:jc w:val="both"/>
        <w:rPr>
          <w:rFonts w:ascii="Times New Roman" w:hAnsi="Times New Roman" w:cs="Times New Roman"/>
          <w:sz w:val="24"/>
          <w:szCs w:val="24"/>
        </w:rPr>
      </w:pPr>
    </w:p>
    <w:p w:rsidRPr="008541B4" w:rsidR="008541B4" w:rsidP="00F2084D" w:rsidRDefault="008541B4" w14:paraId="34609E3B" w14:textId="730439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7B60E1">
        <w:rPr>
          <w:rFonts w:ascii="Times New Roman" w:hAnsi="Times New Roman" w:cs="Times New Roman"/>
          <w:b/>
          <w:bCs/>
          <w:sz w:val="24"/>
          <w:szCs w:val="24"/>
        </w:rPr>
        <w:t>§ 309</w:t>
      </w:r>
      <w:r w:rsidRPr="007B60E1">
        <w:rPr>
          <w:rFonts w:ascii="Times New Roman" w:hAnsi="Times New Roman" w:cs="Times New Roman"/>
          <w:b/>
          <w:bCs/>
          <w:sz w:val="24"/>
          <w:szCs w:val="24"/>
          <w:vertAlign w:val="superscript"/>
        </w:rPr>
        <w:t>19</w:t>
      </w:r>
      <w:r w:rsidRPr="007B60E1">
        <w:rPr>
          <w:rFonts w:ascii="Times New Roman" w:hAnsi="Times New Roman" w:cs="Times New Roman"/>
          <w:b/>
          <w:bCs/>
          <w:sz w:val="24"/>
          <w:szCs w:val="24"/>
        </w:rPr>
        <w:t>. Käesoleva seaduse § 176</w:t>
      </w:r>
      <w:r w:rsidRPr="007B60E1">
        <w:rPr>
          <w:rFonts w:ascii="Times New Roman" w:hAnsi="Times New Roman" w:cs="Times New Roman"/>
          <w:b/>
          <w:bCs/>
          <w:sz w:val="24"/>
          <w:szCs w:val="24"/>
          <w:vertAlign w:val="superscript"/>
        </w:rPr>
        <w:t>2</w:t>
      </w:r>
      <w:r w:rsidRPr="007B60E1">
        <w:rPr>
          <w:rFonts w:ascii="Times New Roman" w:hAnsi="Times New Roman" w:cs="Times New Roman"/>
          <w:b/>
          <w:bCs/>
          <w:sz w:val="24"/>
          <w:szCs w:val="24"/>
        </w:rPr>
        <w:t xml:space="preserve"> alusel lühiajaliseks töötamiseks antud tähtajalise </w:t>
      </w:r>
      <w:r w:rsidRPr="000C1B44">
        <w:rPr>
          <w:rFonts w:ascii="Times New Roman" w:hAnsi="Times New Roman" w:cs="Times New Roman"/>
          <w:b/>
          <w:sz w:val="24"/>
          <w:szCs w:val="24"/>
        </w:rPr>
        <w:t>elamisloa erisused</w:t>
      </w:r>
    </w:p>
    <w:p w:rsidRPr="008541B4" w:rsidR="008541B4" w:rsidP="00F2084D" w:rsidRDefault="008541B4" w14:paraId="79A306EF" w14:textId="77777777">
      <w:pPr>
        <w:spacing w:after="0" w:line="240" w:lineRule="auto"/>
        <w:jc w:val="both"/>
        <w:rPr>
          <w:rFonts w:ascii="Times New Roman" w:hAnsi="Times New Roman" w:cs="Times New Roman"/>
          <w:sz w:val="24"/>
          <w:szCs w:val="24"/>
        </w:rPr>
      </w:pPr>
    </w:p>
    <w:p w:rsidR="008541B4" w:rsidP="00F2084D" w:rsidRDefault="008541B4" w14:paraId="7E4E064B" w14:textId="77777777">
      <w:pPr>
        <w:spacing w:after="0" w:line="240" w:lineRule="auto"/>
        <w:jc w:val="both"/>
        <w:rPr>
          <w:rFonts w:ascii="Times New Roman" w:hAnsi="Times New Roman" w:cs="Times New Roman"/>
          <w:sz w:val="24"/>
          <w:szCs w:val="24"/>
        </w:rPr>
      </w:pPr>
      <w:r w:rsidRPr="008541B4">
        <w:rPr>
          <w:rFonts w:ascii="Times New Roman" w:hAnsi="Times New Roman" w:cs="Times New Roman"/>
          <w:sz w:val="24"/>
          <w:szCs w:val="24"/>
        </w:rPr>
        <w:t>(1) Käesoleva seaduse § 176</w:t>
      </w:r>
      <w:r w:rsidRPr="00EC3FBC">
        <w:rPr>
          <w:rFonts w:ascii="Times New Roman" w:hAnsi="Times New Roman" w:cs="Times New Roman"/>
          <w:sz w:val="24"/>
          <w:szCs w:val="24"/>
          <w:vertAlign w:val="superscript"/>
        </w:rPr>
        <w:t>2</w:t>
      </w:r>
      <w:r w:rsidRPr="008541B4">
        <w:rPr>
          <w:rFonts w:ascii="Times New Roman" w:hAnsi="Times New Roman" w:cs="Times New Roman"/>
          <w:sz w:val="24"/>
          <w:szCs w:val="24"/>
        </w:rPr>
        <w:t xml:space="preserve"> alusel antud tähtajalised elamisload kehtivad nende kehtivusaja lõpuni või kehtetuks tunnistamiseni.</w:t>
      </w:r>
    </w:p>
    <w:p w:rsidR="00144A20" w:rsidP="00F2084D" w:rsidRDefault="00144A20" w14:paraId="33BF1E6E" w14:textId="77777777">
      <w:pPr>
        <w:spacing w:after="0" w:line="240" w:lineRule="auto"/>
        <w:jc w:val="both"/>
        <w:rPr>
          <w:rFonts w:ascii="Times New Roman" w:hAnsi="Times New Roman" w:cs="Times New Roman"/>
          <w:sz w:val="24"/>
          <w:szCs w:val="24"/>
        </w:rPr>
      </w:pPr>
    </w:p>
    <w:p w:rsidRPr="008541B4" w:rsidR="008541B4" w:rsidP="00F2084D" w:rsidRDefault="00397775" w14:paraId="125454AC" w14:textId="03739291">
      <w:pPr>
        <w:jc w:val="both"/>
        <w:rPr>
          <w:rFonts w:ascii="Times New Roman" w:hAnsi="Times New Roman" w:cs="Times New Roman"/>
          <w:sz w:val="24"/>
          <w:szCs w:val="24"/>
        </w:rPr>
      </w:pPr>
      <w:r>
        <w:rPr>
          <w:rFonts w:ascii="Times New Roman" w:hAnsi="Times New Roman" w:cs="Times New Roman"/>
          <w:sz w:val="24"/>
          <w:szCs w:val="24"/>
        </w:rPr>
        <w:t xml:space="preserve">(2) Käesoleva paragrahvi lõikes 1 nimetatud </w:t>
      </w:r>
      <w:r w:rsidRPr="00144A20" w:rsidR="00144A20">
        <w:rPr>
          <w:rFonts w:ascii="Times New Roman" w:hAnsi="Times New Roman" w:cs="Times New Roman"/>
          <w:sz w:val="24"/>
          <w:szCs w:val="24"/>
        </w:rPr>
        <w:t>tähtajali</w:t>
      </w:r>
      <w:r>
        <w:rPr>
          <w:rFonts w:ascii="Times New Roman" w:hAnsi="Times New Roman" w:cs="Times New Roman"/>
          <w:sz w:val="24"/>
          <w:szCs w:val="24"/>
        </w:rPr>
        <w:t>s</w:t>
      </w:r>
      <w:r w:rsidRPr="00144A20" w:rsidR="00144A20">
        <w:rPr>
          <w:rFonts w:ascii="Times New Roman" w:hAnsi="Times New Roman" w:cs="Times New Roman"/>
          <w:sz w:val="24"/>
          <w:szCs w:val="24"/>
        </w:rPr>
        <w:t>e</w:t>
      </w:r>
      <w:r>
        <w:rPr>
          <w:rFonts w:ascii="Times New Roman" w:hAnsi="Times New Roman" w:cs="Times New Roman"/>
          <w:sz w:val="24"/>
          <w:szCs w:val="24"/>
        </w:rPr>
        <w:t>le</w:t>
      </w:r>
      <w:r w:rsidRPr="00144A20" w:rsidR="00144A20">
        <w:rPr>
          <w:rFonts w:ascii="Times New Roman" w:hAnsi="Times New Roman" w:cs="Times New Roman"/>
          <w:sz w:val="24"/>
          <w:szCs w:val="24"/>
        </w:rPr>
        <w:t xml:space="preserve"> elamisl</w:t>
      </w:r>
      <w:r>
        <w:rPr>
          <w:rFonts w:ascii="Times New Roman" w:hAnsi="Times New Roman" w:cs="Times New Roman"/>
          <w:sz w:val="24"/>
          <w:szCs w:val="24"/>
        </w:rPr>
        <w:t>oale kohaldatakse</w:t>
      </w:r>
      <w:r w:rsidRPr="00144A20" w:rsidR="00144A20">
        <w:rPr>
          <w:rFonts w:ascii="Times New Roman" w:hAnsi="Times New Roman" w:cs="Times New Roman"/>
          <w:sz w:val="24"/>
          <w:szCs w:val="24"/>
        </w:rPr>
        <w:t xml:space="preserve"> </w:t>
      </w:r>
      <w:r>
        <w:rPr>
          <w:rFonts w:ascii="Times New Roman" w:hAnsi="Times New Roman" w:cs="Times New Roman"/>
          <w:sz w:val="24"/>
          <w:szCs w:val="24"/>
        </w:rPr>
        <w:t>kuni</w:t>
      </w:r>
      <w:r w:rsidRPr="00144A20" w:rsidR="00144A20">
        <w:rPr>
          <w:rFonts w:ascii="Times New Roman" w:hAnsi="Times New Roman" w:cs="Times New Roman"/>
          <w:sz w:val="24"/>
          <w:szCs w:val="24"/>
        </w:rPr>
        <w:t xml:space="preserve"> 20</w:t>
      </w:r>
      <w:r w:rsidR="00144A20">
        <w:rPr>
          <w:rFonts w:ascii="Times New Roman" w:hAnsi="Times New Roman" w:cs="Times New Roman"/>
          <w:sz w:val="24"/>
          <w:szCs w:val="24"/>
        </w:rPr>
        <w:t>2</w:t>
      </w:r>
      <w:r>
        <w:rPr>
          <w:rFonts w:ascii="Times New Roman" w:hAnsi="Times New Roman" w:cs="Times New Roman"/>
          <w:sz w:val="24"/>
          <w:szCs w:val="24"/>
        </w:rPr>
        <w:t>6</w:t>
      </w:r>
      <w:r w:rsidRPr="00144A20" w:rsidR="00144A20">
        <w:rPr>
          <w:rFonts w:ascii="Times New Roman" w:hAnsi="Times New Roman" w:cs="Times New Roman"/>
          <w:sz w:val="24"/>
          <w:szCs w:val="24"/>
        </w:rPr>
        <w:t>.</w:t>
      </w:r>
      <w:r w:rsidR="00C66974">
        <w:rPr>
          <w:rFonts w:ascii="Times New Roman" w:hAnsi="Times New Roman" w:cs="Times New Roman"/>
          <w:sz w:val="24"/>
          <w:szCs w:val="24"/>
        </w:rPr>
        <w:t> </w:t>
      </w:r>
      <w:r w:rsidRPr="00144A20" w:rsidR="00144A20">
        <w:rPr>
          <w:rFonts w:ascii="Times New Roman" w:hAnsi="Times New Roman" w:cs="Times New Roman"/>
          <w:sz w:val="24"/>
          <w:szCs w:val="24"/>
        </w:rPr>
        <w:t xml:space="preserve">aasta </w:t>
      </w:r>
      <w:r w:rsidR="00745D0E">
        <w:rPr>
          <w:rFonts w:ascii="Times New Roman" w:hAnsi="Times New Roman" w:cs="Times New Roman"/>
          <w:sz w:val="24"/>
          <w:szCs w:val="24"/>
        </w:rPr>
        <w:t>3</w:t>
      </w:r>
      <w:r>
        <w:rPr>
          <w:rFonts w:ascii="Times New Roman" w:hAnsi="Times New Roman" w:cs="Times New Roman"/>
          <w:sz w:val="24"/>
          <w:szCs w:val="24"/>
        </w:rPr>
        <w:t xml:space="preserve">1. </w:t>
      </w:r>
      <w:r w:rsidR="00745D0E">
        <w:rPr>
          <w:rFonts w:ascii="Times New Roman" w:hAnsi="Times New Roman" w:cs="Times New Roman"/>
          <w:sz w:val="24"/>
          <w:szCs w:val="24"/>
        </w:rPr>
        <w:t>detsembrini</w:t>
      </w:r>
      <w:r>
        <w:rPr>
          <w:rFonts w:ascii="Times New Roman" w:hAnsi="Times New Roman" w:cs="Times New Roman"/>
          <w:sz w:val="24"/>
          <w:szCs w:val="24"/>
        </w:rPr>
        <w:t xml:space="preserve"> kehtinud </w:t>
      </w:r>
      <w:r w:rsidR="00393FA2">
        <w:rPr>
          <w:rFonts w:ascii="Times New Roman" w:hAnsi="Times New Roman" w:cs="Times New Roman"/>
          <w:sz w:val="24"/>
          <w:szCs w:val="24"/>
        </w:rPr>
        <w:t xml:space="preserve">käesoleva seaduse </w:t>
      </w:r>
      <w:r w:rsidRPr="00397775">
        <w:rPr>
          <w:rFonts w:ascii="Times New Roman" w:hAnsi="Times New Roman" w:cs="Times New Roman"/>
          <w:sz w:val="24"/>
          <w:szCs w:val="24"/>
        </w:rPr>
        <w:t xml:space="preserve">§ </w:t>
      </w:r>
      <w:r>
        <w:rPr>
          <w:rFonts w:ascii="Times New Roman" w:hAnsi="Times New Roman" w:cs="Times New Roman"/>
          <w:sz w:val="24"/>
          <w:szCs w:val="24"/>
        </w:rPr>
        <w:t>43 lõike 4</w:t>
      </w:r>
      <w:r w:rsidRPr="008942E8">
        <w:rPr>
          <w:rFonts w:ascii="Times New Roman" w:hAnsi="Times New Roman" w:cs="Times New Roman"/>
          <w:sz w:val="24"/>
          <w:szCs w:val="24"/>
          <w:vertAlign w:val="superscript"/>
        </w:rPr>
        <w:t>1</w:t>
      </w:r>
      <w:r>
        <w:rPr>
          <w:rFonts w:ascii="Times New Roman" w:hAnsi="Times New Roman" w:cs="Times New Roman"/>
          <w:sz w:val="24"/>
          <w:szCs w:val="24"/>
        </w:rPr>
        <w:t>, § 106 lõike 12</w:t>
      </w:r>
      <w:r w:rsidRPr="008942E8">
        <w:rPr>
          <w:rFonts w:ascii="Times New Roman" w:hAnsi="Times New Roman" w:cs="Times New Roman"/>
          <w:sz w:val="24"/>
          <w:szCs w:val="24"/>
          <w:vertAlign w:val="superscript"/>
        </w:rPr>
        <w:t>1</w:t>
      </w:r>
      <w:r>
        <w:rPr>
          <w:rFonts w:ascii="Times New Roman" w:hAnsi="Times New Roman" w:cs="Times New Roman"/>
          <w:sz w:val="24"/>
          <w:szCs w:val="24"/>
        </w:rPr>
        <w:t>, § 137 lõike</w:t>
      </w:r>
      <w:r w:rsidR="0042273F">
        <w:rPr>
          <w:rFonts w:ascii="Times New Roman" w:hAnsi="Times New Roman" w:cs="Times New Roman"/>
          <w:sz w:val="24"/>
          <w:szCs w:val="24"/>
        </w:rPr>
        <w:t xml:space="preserve"> </w:t>
      </w:r>
      <w:r>
        <w:rPr>
          <w:rFonts w:ascii="Times New Roman" w:hAnsi="Times New Roman" w:cs="Times New Roman"/>
          <w:sz w:val="24"/>
          <w:szCs w:val="24"/>
        </w:rPr>
        <w:t>2</w:t>
      </w:r>
      <w:r w:rsidRPr="00407D3F">
        <w:rPr>
          <w:rFonts w:ascii="Times New Roman" w:hAnsi="Times New Roman" w:cs="Times New Roman"/>
          <w:sz w:val="24"/>
          <w:szCs w:val="24"/>
          <w:vertAlign w:val="superscript"/>
        </w:rPr>
        <w:t>3</w:t>
      </w:r>
      <w:r>
        <w:rPr>
          <w:rFonts w:ascii="Times New Roman" w:hAnsi="Times New Roman" w:cs="Times New Roman"/>
          <w:sz w:val="24"/>
          <w:szCs w:val="24"/>
        </w:rPr>
        <w:t>, § 150 lõike</w:t>
      </w:r>
      <w:r w:rsidR="0042273F">
        <w:rPr>
          <w:rFonts w:ascii="Times New Roman" w:hAnsi="Times New Roman" w:cs="Times New Roman"/>
          <w:sz w:val="24"/>
          <w:szCs w:val="24"/>
        </w:rPr>
        <w:t xml:space="preserve"> </w:t>
      </w:r>
      <w:r>
        <w:rPr>
          <w:rFonts w:ascii="Times New Roman" w:hAnsi="Times New Roman" w:cs="Times New Roman"/>
          <w:sz w:val="24"/>
          <w:szCs w:val="24"/>
        </w:rPr>
        <w:t>4 ja §</w:t>
      </w:r>
      <w:r w:rsidR="00C66974">
        <w:rPr>
          <w:rFonts w:ascii="Times New Roman" w:hAnsi="Times New Roman" w:cs="Times New Roman"/>
          <w:sz w:val="24"/>
          <w:szCs w:val="24"/>
        </w:rPr>
        <w:t> </w:t>
      </w:r>
      <w:r>
        <w:rPr>
          <w:rFonts w:ascii="Times New Roman" w:hAnsi="Times New Roman" w:cs="Times New Roman"/>
          <w:sz w:val="24"/>
          <w:szCs w:val="24"/>
        </w:rPr>
        <w:t>186 lõike</w:t>
      </w:r>
      <w:r w:rsidR="0042273F">
        <w:rPr>
          <w:rFonts w:ascii="Times New Roman" w:hAnsi="Times New Roman" w:cs="Times New Roman"/>
          <w:sz w:val="24"/>
          <w:szCs w:val="24"/>
        </w:rPr>
        <w:t xml:space="preserve"> </w:t>
      </w:r>
      <w:r>
        <w:rPr>
          <w:rFonts w:ascii="Times New Roman" w:hAnsi="Times New Roman" w:cs="Times New Roman"/>
          <w:sz w:val="24"/>
          <w:szCs w:val="24"/>
        </w:rPr>
        <w:t xml:space="preserve">5 </w:t>
      </w:r>
      <w:r w:rsidR="0042273F">
        <w:rPr>
          <w:rFonts w:ascii="Times New Roman" w:hAnsi="Times New Roman" w:cs="Times New Roman"/>
          <w:sz w:val="24"/>
          <w:szCs w:val="24"/>
        </w:rPr>
        <w:t>redaktsiooni</w:t>
      </w:r>
      <w:r w:rsidRPr="00397775">
        <w:rPr>
          <w:rFonts w:ascii="Times New Roman" w:hAnsi="Times New Roman" w:cs="Times New Roman"/>
          <w:sz w:val="24"/>
          <w:szCs w:val="24"/>
        </w:rPr>
        <w:t>.</w:t>
      </w:r>
    </w:p>
    <w:p w:rsidR="000C1B44" w:rsidP="00F2084D" w:rsidRDefault="000C1B44" w14:paraId="3080087A" w14:textId="75D5E28B">
      <w:pPr>
        <w:spacing w:after="0" w:line="240" w:lineRule="auto"/>
        <w:jc w:val="both"/>
        <w:rPr>
          <w:rFonts w:ascii="Times New Roman" w:hAnsi="Times New Roman" w:cs="Times New Roman"/>
          <w:sz w:val="24"/>
          <w:szCs w:val="24"/>
        </w:rPr>
      </w:pPr>
      <w:r w:rsidRPr="61A887E1" w:rsidR="000C1B44">
        <w:rPr>
          <w:rFonts w:ascii="Times New Roman" w:hAnsi="Times New Roman" w:cs="Times New Roman"/>
          <w:sz w:val="24"/>
          <w:szCs w:val="24"/>
        </w:rPr>
        <w:t>(</w:t>
      </w:r>
      <w:r w:rsidRPr="61A887E1" w:rsidR="001C0486">
        <w:rPr>
          <w:rFonts w:ascii="Times New Roman" w:hAnsi="Times New Roman" w:cs="Times New Roman"/>
          <w:sz w:val="24"/>
          <w:szCs w:val="24"/>
        </w:rPr>
        <w:t>3</w:t>
      </w:r>
      <w:r w:rsidRPr="61A887E1" w:rsidR="000C1B44">
        <w:rPr>
          <w:rFonts w:ascii="Times New Roman" w:hAnsi="Times New Roman" w:cs="Times New Roman"/>
          <w:sz w:val="24"/>
          <w:szCs w:val="24"/>
        </w:rPr>
        <w:t xml:space="preserve">) </w:t>
      </w:r>
      <w:r w:rsidRPr="61A887E1" w:rsidR="000C1B44">
        <w:rPr>
          <w:rFonts w:ascii="Times New Roman" w:hAnsi="Times New Roman" w:cs="Times New Roman"/>
          <w:sz w:val="24"/>
          <w:szCs w:val="24"/>
        </w:rPr>
        <w:t xml:space="preserve">Käesoleva </w:t>
      </w:r>
      <w:r w:rsidRPr="61A887E1" w:rsidR="000C1B44">
        <w:rPr>
          <w:rFonts w:ascii="Times New Roman" w:hAnsi="Times New Roman" w:cs="Times New Roman"/>
          <w:sz w:val="24"/>
          <w:szCs w:val="24"/>
        </w:rPr>
        <w:t>seaduse § 210</w:t>
      </w:r>
      <w:r w:rsidRPr="61A887E1" w:rsidR="000C1B44">
        <w:rPr>
          <w:rFonts w:ascii="Times New Roman" w:hAnsi="Times New Roman" w:cs="Times New Roman"/>
          <w:sz w:val="24"/>
          <w:szCs w:val="24"/>
          <w:vertAlign w:val="superscript"/>
        </w:rPr>
        <w:t>2</w:t>
      </w:r>
      <w:r w:rsidRPr="61A887E1" w:rsidR="000C1B44">
        <w:rPr>
          <w:rFonts w:ascii="Times New Roman" w:hAnsi="Times New Roman" w:cs="Times New Roman"/>
          <w:sz w:val="24"/>
          <w:szCs w:val="24"/>
        </w:rPr>
        <w:t xml:space="preserve"> </w:t>
      </w:r>
      <w:r w:rsidRPr="61A887E1" w:rsidR="000C1B44">
        <w:rPr>
          <w:rFonts w:ascii="Times New Roman" w:hAnsi="Times New Roman" w:cs="Times New Roman"/>
          <w:sz w:val="24"/>
          <w:szCs w:val="24"/>
        </w:rPr>
        <w:t xml:space="preserve">lõike 1 punktis 1 nimetatud kolmeaastase perioodi hulka ei arvestata </w:t>
      </w:r>
      <w:r w:rsidRPr="61A887E1" w:rsidR="000C1B44">
        <w:rPr>
          <w:rFonts w:ascii="Times New Roman" w:hAnsi="Times New Roman" w:cs="Times New Roman"/>
          <w:sz w:val="24"/>
          <w:szCs w:val="24"/>
        </w:rPr>
        <w:t xml:space="preserve">aega, kui </w:t>
      </w:r>
      <w:r w:rsidRPr="61A887E1" w:rsidR="000C1B44">
        <w:rPr>
          <w:rFonts w:ascii="Times New Roman" w:hAnsi="Times New Roman" w:cs="Times New Roman"/>
          <w:sz w:val="24"/>
          <w:szCs w:val="24"/>
        </w:rPr>
        <w:t>välismaalasel</w:t>
      </w:r>
      <w:r w:rsidRPr="61A887E1" w:rsidR="000C1B44">
        <w:rPr>
          <w:rFonts w:ascii="Times New Roman" w:hAnsi="Times New Roman" w:cs="Times New Roman"/>
          <w:sz w:val="24"/>
          <w:szCs w:val="24"/>
        </w:rPr>
        <w:t xml:space="preserve"> oli </w:t>
      </w:r>
      <w:r w:rsidRPr="61A887E1" w:rsidR="000C1B44">
        <w:rPr>
          <w:rFonts w:ascii="Times New Roman" w:hAnsi="Times New Roman" w:cs="Times New Roman"/>
          <w:sz w:val="24"/>
          <w:szCs w:val="24"/>
        </w:rPr>
        <w:t>tähtajaline elamisluba käesoleva seaduse</w:t>
      </w:r>
      <w:commentRangeStart w:id="1705521589"/>
      <w:r w:rsidRPr="61A887E1" w:rsidR="000C1B44">
        <w:rPr>
          <w:rFonts w:ascii="Times New Roman" w:hAnsi="Times New Roman" w:cs="Times New Roman"/>
          <w:sz w:val="24"/>
          <w:szCs w:val="24"/>
        </w:rPr>
        <w:t xml:space="preserve"> § 176</w:t>
      </w:r>
      <w:r w:rsidRPr="61A887E1" w:rsidR="000C1B44">
        <w:rPr>
          <w:rFonts w:ascii="Times New Roman" w:hAnsi="Times New Roman" w:cs="Times New Roman"/>
          <w:sz w:val="24"/>
          <w:szCs w:val="24"/>
          <w:vertAlign w:val="superscript"/>
        </w:rPr>
        <w:t>2</w:t>
      </w:r>
      <w:r w:rsidRPr="61A887E1" w:rsidR="000C1B44">
        <w:rPr>
          <w:rFonts w:ascii="Times New Roman" w:hAnsi="Times New Roman" w:cs="Times New Roman"/>
          <w:sz w:val="24"/>
          <w:szCs w:val="24"/>
        </w:rPr>
        <w:t xml:space="preserve"> alusel.</w:t>
      </w:r>
      <w:commentRangeEnd w:id="1705521589"/>
      <w:r>
        <w:rPr>
          <w:rStyle w:val="CommentReference"/>
        </w:rPr>
        <w:commentReference w:id="1705521589"/>
      </w:r>
    </w:p>
    <w:p w:rsidRPr="008541B4" w:rsidR="000C1B44" w:rsidP="00F2084D" w:rsidRDefault="000C1B44" w14:paraId="5D0BCBD4" w14:textId="77777777">
      <w:pPr>
        <w:spacing w:after="0" w:line="240" w:lineRule="auto"/>
        <w:jc w:val="both"/>
        <w:rPr>
          <w:rFonts w:ascii="Times New Roman" w:hAnsi="Times New Roman" w:cs="Times New Roman"/>
          <w:sz w:val="24"/>
          <w:szCs w:val="24"/>
        </w:rPr>
      </w:pPr>
    </w:p>
    <w:p w:rsidR="007B60E1" w:rsidP="00F2084D" w:rsidRDefault="008541B4" w14:paraId="45800912" w14:textId="231BD0A4">
      <w:pPr>
        <w:spacing w:after="0" w:line="240" w:lineRule="auto"/>
        <w:jc w:val="both"/>
        <w:rPr>
          <w:rFonts w:ascii="Times New Roman" w:hAnsi="Times New Roman" w:cs="Times New Roman"/>
          <w:sz w:val="24"/>
          <w:szCs w:val="24"/>
        </w:rPr>
      </w:pPr>
      <w:r w:rsidRPr="008541B4">
        <w:rPr>
          <w:rFonts w:ascii="Times New Roman" w:hAnsi="Times New Roman" w:cs="Times New Roman"/>
          <w:sz w:val="24"/>
          <w:szCs w:val="24"/>
        </w:rPr>
        <w:t>(</w:t>
      </w:r>
      <w:r w:rsidR="001C0486">
        <w:rPr>
          <w:rFonts w:ascii="Times New Roman" w:hAnsi="Times New Roman" w:cs="Times New Roman"/>
          <w:sz w:val="24"/>
          <w:szCs w:val="24"/>
        </w:rPr>
        <w:t>4</w:t>
      </w:r>
      <w:r w:rsidRPr="008541B4">
        <w:rPr>
          <w:rFonts w:ascii="Times New Roman" w:hAnsi="Times New Roman" w:cs="Times New Roman"/>
          <w:sz w:val="24"/>
          <w:szCs w:val="24"/>
        </w:rPr>
        <w:t>) Kui tähtajalise elamisloa taotlus käesoleva seaduse § 176</w:t>
      </w:r>
      <w:r w:rsidRPr="00EC3FBC">
        <w:rPr>
          <w:rFonts w:ascii="Times New Roman" w:hAnsi="Times New Roman" w:cs="Times New Roman"/>
          <w:sz w:val="24"/>
          <w:szCs w:val="24"/>
          <w:vertAlign w:val="superscript"/>
        </w:rPr>
        <w:t>2</w:t>
      </w:r>
      <w:r w:rsidRPr="008541B4">
        <w:rPr>
          <w:rFonts w:ascii="Times New Roman" w:hAnsi="Times New Roman" w:cs="Times New Roman"/>
          <w:sz w:val="24"/>
          <w:szCs w:val="24"/>
        </w:rPr>
        <w:t xml:space="preserve"> alusel elamisloa saamiseks on esitatud enne </w:t>
      </w:r>
      <w:r w:rsidR="00600628">
        <w:rPr>
          <w:rFonts w:ascii="Times New Roman" w:hAnsi="Times New Roman" w:cs="Times New Roman"/>
          <w:sz w:val="24"/>
          <w:szCs w:val="24"/>
        </w:rPr>
        <w:t>202</w:t>
      </w:r>
      <w:r w:rsidR="00DD4361">
        <w:rPr>
          <w:rFonts w:ascii="Times New Roman" w:hAnsi="Times New Roman" w:cs="Times New Roman"/>
          <w:sz w:val="24"/>
          <w:szCs w:val="24"/>
        </w:rPr>
        <w:t>7</w:t>
      </w:r>
      <w:r w:rsidR="00600628">
        <w:rPr>
          <w:rFonts w:ascii="Times New Roman" w:hAnsi="Times New Roman" w:cs="Times New Roman"/>
          <w:sz w:val="24"/>
          <w:szCs w:val="24"/>
        </w:rPr>
        <w:t xml:space="preserve">. aasta </w:t>
      </w:r>
      <w:r w:rsidR="00DD4361">
        <w:rPr>
          <w:rFonts w:ascii="Times New Roman" w:hAnsi="Times New Roman" w:cs="Times New Roman"/>
          <w:sz w:val="24"/>
          <w:szCs w:val="24"/>
        </w:rPr>
        <w:t>1</w:t>
      </w:r>
      <w:r w:rsidR="00600628">
        <w:rPr>
          <w:rFonts w:ascii="Times New Roman" w:hAnsi="Times New Roman" w:cs="Times New Roman"/>
          <w:sz w:val="24"/>
          <w:szCs w:val="24"/>
        </w:rPr>
        <w:t xml:space="preserve">. </w:t>
      </w:r>
      <w:r w:rsidR="00DD4361">
        <w:rPr>
          <w:rFonts w:ascii="Times New Roman" w:hAnsi="Times New Roman" w:cs="Times New Roman"/>
          <w:sz w:val="24"/>
          <w:szCs w:val="24"/>
        </w:rPr>
        <w:t>jaanuari</w:t>
      </w:r>
      <w:r w:rsidRPr="008541B4" w:rsidR="00600628">
        <w:rPr>
          <w:rFonts w:ascii="Times New Roman" w:hAnsi="Times New Roman" w:cs="Times New Roman"/>
          <w:sz w:val="24"/>
          <w:szCs w:val="24"/>
        </w:rPr>
        <w:t xml:space="preserve">, </w:t>
      </w:r>
      <w:r w:rsidRPr="008541B4">
        <w:rPr>
          <w:rFonts w:ascii="Times New Roman" w:hAnsi="Times New Roman" w:cs="Times New Roman"/>
          <w:sz w:val="24"/>
          <w:szCs w:val="24"/>
        </w:rPr>
        <w:t xml:space="preserve">vaadatakse taotlus läbi kuni </w:t>
      </w:r>
      <w:r w:rsidR="00600628">
        <w:rPr>
          <w:rFonts w:ascii="Times New Roman" w:hAnsi="Times New Roman" w:cs="Times New Roman"/>
          <w:sz w:val="24"/>
          <w:szCs w:val="24"/>
        </w:rPr>
        <w:t xml:space="preserve">2026. aasta </w:t>
      </w:r>
      <w:r w:rsidR="00DD4361">
        <w:rPr>
          <w:rFonts w:ascii="Times New Roman" w:hAnsi="Times New Roman" w:cs="Times New Roman"/>
          <w:sz w:val="24"/>
          <w:szCs w:val="24"/>
        </w:rPr>
        <w:t>31</w:t>
      </w:r>
      <w:r w:rsidR="00600628">
        <w:rPr>
          <w:rFonts w:ascii="Times New Roman" w:hAnsi="Times New Roman" w:cs="Times New Roman"/>
          <w:sz w:val="24"/>
          <w:szCs w:val="24"/>
        </w:rPr>
        <w:t xml:space="preserve">. </w:t>
      </w:r>
      <w:r w:rsidR="00DD4361">
        <w:rPr>
          <w:rFonts w:ascii="Times New Roman" w:hAnsi="Times New Roman" w:cs="Times New Roman"/>
          <w:sz w:val="24"/>
          <w:szCs w:val="24"/>
        </w:rPr>
        <w:t>detsembrini</w:t>
      </w:r>
      <w:r w:rsidR="00600628">
        <w:rPr>
          <w:rFonts w:ascii="Times New Roman" w:hAnsi="Times New Roman" w:cs="Times New Roman"/>
          <w:sz w:val="24"/>
          <w:szCs w:val="24"/>
        </w:rPr>
        <w:t xml:space="preserve"> </w:t>
      </w:r>
      <w:r w:rsidRPr="008541B4">
        <w:rPr>
          <w:rFonts w:ascii="Times New Roman" w:hAnsi="Times New Roman" w:cs="Times New Roman"/>
          <w:sz w:val="24"/>
          <w:szCs w:val="24"/>
        </w:rPr>
        <w:t>kehtinud korras.</w:t>
      </w:r>
      <w:r w:rsidR="007B60E1">
        <w:rPr>
          <w:rFonts w:ascii="Times New Roman" w:hAnsi="Times New Roman" w:cs="Times New Roman"/>
          <w:sz w:val="24"/>
          <w:szCs w:val="24"/>
        </w:rPr>
        <w:t>“.</w:t>
      </w:r>
    </w:p>
    <w:p w:rsidRPr="00EB32C9" w:rsidR="008541B4" w:rsidP="00F2084D" w:rsidRDefault="008541B4" w14:paraId="602BD68A" w14:textId="77777777">
      <w:pPr>
        <w:spacing w:after="0" w:line="240" w:lineRule="auto"/>
        <w:jc w:val="both"/>
        <w:rPr>
          <w:rFonts w:ascii="Times New Roman" w:hAnsi="Times New Roman" w:cs="Times New Roman"/>
          <w:sz w:val="24"/>
          <w:szCs w:val="24"/>
        </w:rPr>
      </w:pPr>
    </w:p>
    <w:p w:rsidRPr="00EB32C9" w:rsidR="00197FD3" w:rsidP="00F2084D" w:rsidRDefault="00197FD3" w14:paraId="7D3A80A0" w14:textId="57466057">
      <w:pPr>
        <w:spacing w:after="0" w:line="240" w:lineRule="auto"/>
        <w:jc w:val="both"/>
        <w:rPr>
          <w:rFonts w:ascii="Times New Roman" w:hAnsi="Times New Roman" w:cs="Times New Roman"/>
          <w:sz w:val="24"/>
          <w:szCs w:val="24"/>
        </w:rPr>
      </w:pPr>
      <w:r w:rsidRPr="00EB32C9">
        <w:rPr>
          <w:rFonts w:ascii="Times New Roman" w:hAnsi="Times New Roman" w:cs="Times New Roman"/>
          <w:b/>
          <w:bCs/>
          <w:sz w:val="24"/>
          <w:szCs w:val="24"/>
        </w:rPr>
        <w:t xml:space="preserve">§ </w:t>
      </w:r>
      <w:r w:rsidR="00EC3FBC">
        <w:rPr>
          <w:rFonts w:ascii="Times New Roman" w:hAnsi="Times New Roman" w:cs="Times New Roman"/>
          <w:b/>
          <w:bCs/>
          <w:sz w:val="24"/>
          <w:szCs w:val="24"/>
        </w:rPr>
        <w:t>2</w:t>
      </w:r>
      <w:r w:rsidRPr="00EB32C9">
        <w:rPr>
          <w:rFonts w:ascii="Times New Roman" w:hAnsi="Times New Roman" w:cs="Times New Roman"/>
          <w:sz w:val="24"/>
          <w:szCs w:val="24"/>
        </w:rPr>
        <w:t xml:space="preserve">. </w:t>
      </w:r>
      <w:r w:rsidRPr="00EB32C9">
        <w:rPr>
          <w:rFonts w:ascii="Times New Roman" w:hAnsi="Times New Roman" w:cs="Times New Roman"/>
          <w:b/>
          <w:bCs/>
          <w:sz w:val="24"/>
          <w:szCs w:val="24"/>
        </w:rPr>
        <w:t>Seaduse jõustumine</w:t>
      </w:r>
    </w:p>
    <w:p w:rsidRPr="00EB32C9" w:rsidR="00197FD3" w:rsidP="00F2084D" w:rsidRDefault="00197FD3" w14:paraId="486563A0" w14:textId="77777777">
      <w:pPr>
        <w:spacing w:after="0" w:line="240" w:lineRule="auto"/>
        <w:jc w:val="both"/>
        <w:rPr>
          <w:rFonts w:ascii="Times New Roman" w:hAnsi="Times New Roman" w:cs="Times New Roman"/>
          <w:sz w:val="24"/>
          <w:szCs w:val="24"/>
        </w:rPr>
      </w:pPr>
    </w:p>
    <w:p w:rsidRPr="00697620" w:rsidR="00197FD3" w:rsidP="00197FD3" w:rsidRDefault="00197FD3" w14:paraId="74ABC15F" w14:textId="7256FB97">
      <w:pPr>
        <w:spacing w:after="0" w:line="240" w:lineRule="auto"/>
        <w:jc w:val="both"/>
        <w:rPr>
          <w:rFonts w:ascii="Times New Roman" w:hAnsi="Times New Roman" w:cs="Times New Roman"/>
          <w:sz w:val="24"/>
          <w:szCs w:val="24"/>
        </w:rPr>
      </w:pPr>
      <w:r w:rsidRPr="00EB32C9">
        <w:rPr>
          <w:rFonts w:ascii="Times New Roman" w:hAnsi="Times New Roman" w:cs="Times New Roman"/>
          <w:color w:val="00000A"/>
          <w:sz w:val="24"/>
          <w:szCs w:val="24"/>
        </w:rPr>
        <w:t>Käesolev seadus jõustub 202</w:t>
      </w:r>
      <w:r w:rsidR="0019098A">
        <w:rPr>
          <w:rFonts w:ascii="Times New Roman" w:hAnsi="Times New Roman" w:cs="Times New Roman"/>
          <w:color w:val="00000A"/>
          <w:sz w:val="24"/>
          <w:szCs w:val="24"/>
        </w:rPr>
        <w:t>7</w:t>
      </w:r>
      <w:r w:rsidR="00C66974">
        <w:rPr>
          <w:rFonts w:ascii="Times New Roman" w:hAnsi="Times New Roman" w:cs="Times New Roman"/>
          <w:color w:val="00000A"/>
          <w:sz w:val="24"/>
          <w:szCs w:val="24"/>
        </w:rPr>
        <w:t>.</w:t>
      </w:r>
      <w:r w:rsidRPr="00EB32C9" w:rsidR="007252DC">
        <w:rPr>
          <w:rFonts w:ascii="Times New Roman" w:hAnsi="Times New Roman" w:cs="Times New Roman"/>
          <w:color w:val="00000A"/>
          <w:sz w:val="24"/>
          <w:szCs w:val="24"/>
        </w:rPr>
        <w:t xml:space="preserve"> </w:t>
      </w:r>
      <w:r w:rsidRPr="00EB32C9">
        <w:rPr>
          <w:rFonts w:ascii="Times New Roman" w:hAnsi="Times New Roman" w:cs="Times New Roman"/>
          <w:color w:val="00000A"/>
          <w:sz w:val="24"/>
          <w:szCs w:val="24"/>
        </w:rPr>
        <w:t xml:space="preserve">aasta </w:t>
      </w:r>
      <w:r w:rsidR="0019098A">
        <w:rPr>
          <w:rFonts w:ascii="Times New Roman" w:hAnsi="Times New Roman" w:cs="Times New Roman"/>
          <w:color w:val="00000A"/>
          <w:sz w:val="24"/>
          <w:szCs w:val="24"/>
        </w:rPr>
        <w:t>1</w:t>
      </w:r>
      <w:r w:rsidR="007252DC">
        <w:rPr>
          <w:rFonts w:ascii="Times New Roman" w:hAnsi="Times New Roman" w:cs="Times New Roman"/>
          <w:color w:val="00000A"/>
          <w:sz w:val="24"/>
          <w:szCs w:val="24"/>
        </w:rPr>
        <w:t>.</w:t>
      </w:r>
      <w:r w:rsidRPr="00EB32C9" w:rsidR="007252DC">
        <w:rPr>
          <w:rFonts w:ascii="Times New Roman" w:hAnsi="Times New Roman" w:cs="Times New Roman"/>
          <w:color w:val="00000A"/>
          <w:sz w:val="24"/>
          <w:szCs w:val="24"/>
        </w:rPr>
        <w:t xml:space="preserve"> </w:t>
      </w:r>
      <w:r w:rsidR="0019098A">
        <w:rPr>
          <w:rFonts w:ascii="Times New Roman" w:hAnsi="Times New Roman" w:cs="Times New Roman"/>
          <w:color w:val="00000A"/>
          <w:sz w:val="24"/>
          <w:szCs w:val="24"/>
        </w:rPr>
        <w:t>jaanuaril</w:t>
      </w:r>
      <w:r w:rsidRPr="00EB32C9">
        <w:rPr>
          <w:rFonts w:ascii="Times New Roman" w:hAnsi="Times New Roman" w:cs="Times New Roman"/>
          <w:color w:val="00000A"/>
          <w:sz w:val="24"/>
          <w:szCs w:val="24"/>
        </w:rPr>
        <w:t>.</w:t>
      </w:r>
    </w:p>
    <w:p w:rsidRPr="00C63562" w:rsidR="00197FD3" w:rsidP="00197FD3" w:rsidRDefault="00197FD3" w14:paraId="7C2647F4" w14:textId="77777777">
      <w:pPr>
        <w:spacing w:after="0" w:line="240" w:lineRule="auto"/>
        <w:jc w:val="both"/>
        <w:rPr>
          <w:rFonts w:ascii="Times New Roman" w:hAnsi="Times New Roman" w:cs="Times New Roman"/>
          <w:sz w:val="24"/>
          <w:szCs w:val="24"/>
        </w:rPr>
      </w:pPr>
    </w:p>
    <w:p w:rsidR="00197FD3" w:rsidP="00197FD3" w:rsidRDefault="00197FD3" w14:paraId="63A351F3" w14:textId="77777777">
      <w:pPr>
        <w:spacing w:after="0" w:line="240" w:lineRule="auto"/>
        <w:jc w:val="both"/>
        <w:rPr>
          <w:rFonts w:ascii="Times New Roman" w:hAnsi="Times New Roman" w:eastAsia="SimSun" w:cs="Lucida Sans"/>
          <w:kern w:val="3"/>
          <w:sz w:val="24"/>
          <w:szCs w:val="24"/>
          <w:lang w:eastAsia="zh-CN" w:bidi="hi-IN"/>
        </w:rPr>
      </w:pPr>
    </w:p>
    <w:p w:rsidR="00197FD3" w:rsidP="00197FD3" w:rsidRDefault="00197FD3" w14:paraId="0B8BD04A" w14:textId="77777777">
      <w:pPr>
        <w:spacing w:after="0" w:line="240" w:lineRule="auto"/>
        <w:jc w:val="both"/>
        <w:rPr>
          <w:rFonts w:ascii="Times New Roman" w:hAnsi="Times New Roman" w:eastAsia="SimSun" w:cs="Lucida Sans"/>
          <w:kern w:val="3"/>
          <w:sz w:val="24"/>
          <w:szCs w:val="24"/>
          <w:lang w:eastAsia="zh-CN" w:bidi="hi-IN"/>
        </w:rPr>
      </w:pPr>
    </w:p>
    <w:p w:rsidRPr="00417655" w:rsidR="00197FD3" w:rsidP="00197FD3" w:rsidRDefault="00197FD3" w14:paraId="0DC267C6" w14:textId="77777777">
      <w:pPr>
        <w:keepNext/>
        <w:suppressAutoHyphens/>
        <w:spacing w:after="0" w:line="240" w:lineRule="auto"/>
        <w:ind w:hanging="11"/>
        <w:jc w:val="both"/>
        <w:rPr>
          <w:rFonts w:ascii="Times New Roman" w:hAnsi="Times New Roman" w:eastAsia="Times New Roman" w:cs="Times New Roman"/>
          <w:color w:val="000000"/>
          <w:sz w:val="24"/>
          <w:szCs w:val="24"/>
          <w:lang w:eastAsia="et-EE"/>
        </w:rPr>
      </w:pPr>
      <w:r w:rsidRPr="00417655">
        <w:rPr>
          <w:rFonts w:ascii="Times New Roman" w:hAnsi="Times New Roman" w:eastAsia="Times New Roman" w:cs="Times New Roman"/>
          <w:color w:val="000000"/>
          <w:sz w:val="24"/>
          <w:szCs w:val="24"/>
          <w:lang w:eastAsia="et-EE"/>
        </w:rPr>
        <w:t xml:space="preserve">Lauri </w:t>
      </w:r>
      <w:proofErr w:type="spellStart"/>
      <w:r w:rsidRPr="00417655">
        <w:rPr>
          <w:rFonts w:ascii="Times New Roman" w:hAnsi="Times New Roman" w:eastAsia="Times New Roman" w:cs="Times New Roman"/>
          <w:color w:val="000000"/>
          <w:sz w:val="24"/>
          <w:szCs w:val="24"/>
          <w:lang w:eastAsia="et-EE"/>
        </w:rPr>
        <w:t>Hussar</w:t>
      </w:r>
      <w:proofErr w:type="spellEnd"/>
    </w:p>
    <w:p w:rsidRPr="00417655" w:rsidR="00197FD3" w:rsidP="00197FD3" w:rsidRDefault="00197FD3" w14:paraId="7613D5F1" w14:textId="77777777">
      <w:pPr>
        <w:widowControl w:val="0"/>
        <w:suppressAutoHyphens/>
        <w:autoSpaceDN w:val="0"/>
        <w:spacing w:after="0" w:line="240" w:lineRule="auto"/>
        <w:jc w:val="both"/>
        <w:textAlignment w:val="baseline"/>
        <w:rPr>
          <w:rFonts w:ascii="Times New Roman" w:hAnsi="Times New Roman" w:eastAsia="Arial Unicode MS" w:cs="Times New Roman"/>
          <w:kern w:val="3"/>
          <w:sz w:val="24"/>
          <w:szCs w:val="24"/>
          <w:lang w:eastAsia="et-EE"/>
        </w:rPr>
      </w:pPr>
      <w:r w:rsidRPr="00417655">
        <w:rPr>
          <w:rFonts w:ascii="Times New Roman" w:hAnsi="Times New Roman" w:eastAsia="Arial Unicode MS" w:cs="Times New Roman"/>
          <w:kern w:val="3"/>
          <w:sz w:val="24"/>
          <w:szCs w:val="24"/>
          <w:lang w:eastAsia="et-EE"/>
        </w:rPr>
        <w:t>Riigikogu esimees</w:t>
      </w:r>
    </w:p>
    <w:p w:rsidRPr="00417655" w:rsidR="00197FD3" w:rsidP="00197FD3" w:rsidRDefault="00197FD3" w14:paraId="72037589" w14:textId="77777777">
      <w:pPr>
        <w:widowControl w:val="0"/>
        <w:tabs>
          <w:tab w:val="left" w:pos="0"/>
        </w:tabs>
        <w:suppressAutoHyphens/>
        <w:autoSpaceDN w:val="0"/>
        <w:spacing w:after="0" w:line="240" w:lineRule="auto"/>
        <w:jc w:val="both"/>
        <w:textAlignment w:val="baseline"/>
        <w:rPr>
          <w:rFonts w:ascii="Times New Roman" w:hAnsi="Times New Roman" w:eastAsia="Arial Unicode MS" w:cs="Times New Roman"/>
          <w:kern w:val="3"/>
          <w:sz w:val="24"/>
          <w:szCs w:val="24"/>
          <w:lang w:eastAsia="et-EE"/>
        </w:rPr>
      </w:pPr>
    </w:p>
    <w:p w:rsidRPr="00417655" w:rsidR="00197FD3" w:rsidP="00197FD3" w:rsidRDefault="00197FD3" w14:paraId="09C0F3B2" w14:textId="0DFEC5DF">
      <w:pPr>
        <w:spacing w:after="0" w:line="240" w:lineRule="auto"/>
        <w:jc w:val="both"/>
        <w:rPr>
          <w:rFonts w:ascii="Times New Roman" w:hAnsi="Times New Roman" w:eastAsia="Times New Roman" w:cs="Times New Roman"/>
          <w:sz w:val="24"/>
          <w:szCs w:val="24"/>
        </w:rPr>
      </w:pPr>
      <w:r w:rsidRPr="00417655">
        <w:rPr>
          <w:rFonts w:ascii="Times New Roman" w:hAnsi="Times New Roman" w:eastAsia="Times New Roman" w:cs="Times New Roman"/>
          <w:sz w:val="24"/>
          <w:szCs w:val="24"/>
        </w:rPr>
        <w:t xml:space="preserve">Tallinn, ……………… </w:t>
      </w:r>
      <w:r w:rsidRPr="0046324C">
        <w:rPr>
          <w:rFonts w:ascii="Times New Roman" w:hAnsi="Times New Roman" w:eastAsia="Times New Roman" w:cs="Times New Roman"/>
          <w:sz w:val="24"/>
          <w:szCs w:val="24"/>
        </w:rPr>
        <w:t>202</w:t>
      </w:r>
      <w:r w:rsidR="00EC1BFE">
        <w:rPr>
          <w:rFonts w:ascii="Times New Roman" w:hAnsi="Times New Roman" w:eastAsia="Times New Roman" w:cs="Times New Roman"/>
          <w:sz w:val="24"/>
          <w:szCs w:val="24"/>
        </w:rPr>
        <w:t>6</w:t>
      </w:r>
    </w:p>
    <w:p w:rsidRPr="00417655" w:rsidR="00197FD3" w:rsidP="00197FD3" w:rsidRDefault="00197FD3" w14:paraId="4A51AEEF" w14:textId="77777777">
      <w:pPr>
        <w:spacing w:after="0" w:line="240" w:lineRule="auto"/>
        <w:jc w:val="both"/>
        <w:rPr>
          <w:rFonts w:ascii="Times New Roman" w:hAnsi="Times New Roman" w:eastAsia="Calibri" w:cs="Times New Roman"/>
        </w:rPr>
      </w:pPr>
    </w:p>
    <w:p w:rsidR="008F4574" w:rsidP="00F2084D" w:rsidRDefault="00197FD3" w14:paraId="1915076F" w14:textId="63600D45">
      <w:pPr>
        <w:widowControl w:val="0"/>
        <w:pBdr>
          <w:top w:val="single" w:color="auto" w:sz="4" w:space="1"/>
        </w:pBdr>
        <w:suppressAutoHyphens/>
        <w:autoSpaceDN w:val="0"/>
        <w:spacing w:after="0" w:line="240" w:lineRule="auto"/>
        <w:jc w:val="both"/>
      </w:pPr>
      <w:r w:rsidRPr="00417655">
        <w:rPr>
          <w:rFonts w:ascii="Times New Roman" w:hAnsi="Times New Roman" w:eastAsia="Arial Unicode MS" w:cs="Times New Roman"/>
          <w:kern w:val="3"/>
          <w:sz w:val="24"/>
          <w:szCs w:val="24"/>
          <w:lang w:eastAsia="et-EE"/>
        </w:rPr>
        <w:t xml:space="preserve">Algatab Vabariigi Valitsus ……………… </w:t>
      </w:r>
      <w:r w:rsidRPr="0046324C">
        <w:rPr>
          <w:rFonts w:ascii="Times New Roman" w:hAnsi="Times New Roman" w:eastAsia="Arial Unicode MS" w:cs="Times New Roman"/>
          <w:kern w:val="3"/>
          <w:sz w:val="24"/>
          <w:szCs w:val="24"/>
          <w:lang w:eastAsia="et-EE"/>
        </w:rPr>
        <w:t>202</w:t>
      </w:r>
      <w:r w:rsidR="00EC1BFE">
        <w:rPr>
          <w:rFonts w:ascii="Times New Roman" w:hAnsi="Times New Roman" w:eastAsia="Arial Unicode MS" w:cs="Times New Roman"/>
          <w:kern w:val="3"/>
          <w:sz w:val="24"/>
          <w:szCs w:val="24"/>
          <w:lang w:eastAsia="et-EE"/>
        </w:rPr>
        <w:t>6</w:t>
      </w:r>
    </w:p>
    <w:sectPr w:rsidR="008F4574" w:rsidSect="00197FD3">
      <w:footerReference w:type="default" r:id="rId10"/>
      <w:pgSz w:w="11906" w:h="16838" w:orient="portrait"/>
      <w:pgMar w:top="1134" w:right="1134" w:bottom="1134" w:left="1701"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KJ" w:author="Kärt Voor - JUSTDIGI" w:date="2025-11-27T10:38:13" w:id="262154618">
    <w:p xmlns:w14="http://schemas.microsoft.com/office/word/2010/wordml" xmlns:w="http://schemas.openxmlformats.org/wordprocessingml/2006/main" w:rsidR="31B24E18" w:rsidRDefault="0BD02933" w14:paraId="36F2561C" w14:textId="48210DE4">
      <w:pPr>
        <w:pStyle w:val="CommentText"/>
      </w:pPr>
      <w:r>
        <w:rPr>
          <w:rStyle w:val="CommentReference"/>
        </w:rPr>
        <w:annotationRef/>
      </w:r>
      <w:r w:rsidRPr="2350A242" w:rsidR="31D6FD49">
        <w:t xml:space="preserve">Palume kaaluda termini määratlemisel kasutada trafaretset sõnastus ehk: Tööjõupuudusega tegevusala käesoleva seaduse tähenduses on .... </w:t>
      </w:r>
    </w:p>
  </w:comment>
  <w:comment xmlns:w="http://schemas.openxmlformats.org/wordprocessingml/2006/main" w:initials="KJ" w:author="Kärt Voor - JUSTDIGI" w:date="2025-11-27T10:39:11" w:id="1337741128">
    <w:p xmlns:w14="http://schemas.microsoft.com/office/word/2010/wordml" xmlns:w="http://schemas.openxmlformats.org/wordprocessingml/2006/main" w:rsidR="05019EB3" w:rsidRDefault="2D0B839E" w14:paraId="1FBE7EDD" w14:textId="3D39AE2A">
      <w:pPr>
        <w:pStyle w:val="CommentText"/>
      </w:pPr>
      <w:r>
        <w:rPr>
          <w:rStyle w:val="CommentReference"/>
        </w:rPr>
        <w:annotationRef/>
      </w:r>
      <w:r w:rsidRPr="128B5F67" w:rsidR="71729DF8">
        <w:t>Volitusnorm esitatakse trafaretses sõnastuses ja selle täpsustused esitatakse eraldi lõikes. Palume täpsustus viia eraldi lõikeks.</w:t>
      </w:r>
    </w:p>
  </w:comment>
  <w:comment xmlns:w="http://schemas.openxmlformats.org/wordprocessingml/2006/main" w:initials="KJ" w:author="Kärt Voor - JUSTDIGI" w:date="2025-11-27T10:43:31" w:id="1212168783">
    <w:p xmlns:w14="http://schemas.microsoft.com/office/word/2010/wordml" xmlns:w="http://schemas.openxmlformats.org/wordprocessingml/2006/main" w:rsidR="4A164E59" w:rsidRDefault="7DCD7C5E" w14:paraId="00CDDF0E" w14:textId="1DE4BF55">
      <w:pPr>
        <w:pStyle w:val="CommentText"/>
      </w:pPr>
      <w:r>
        <w:rPr>
          <w:rStyle w:val="CommentReference"/>
        </w:rPr>
        <w:annotationRef/>
      </w:r>
      <w:r w:rsidRPr="49B3150E" w:rsidR="1B602CA5">
        <w:t>SK-st ei selgu, miks kehtestatakse korraldusega, aga mitte määrusega. Kuivõrd tähtajaliste elamislubade maksimaalse arvu kehtestamine omab mõju nii ettevõtjatele kui ka välismaalastele, siis tõusetub küsimus, kas tegemist on üksikaktiga või peaks see olema üldakt. Palume seda analüüsida ning ilmselt tuleb EN selles osas muuta.</w:t>
      </w:r>
    </w:p>
  </w:comment>
  <w:comment xmlns:w="http://schemas.openxmlformats.org/wordprocessingml/2006/main" w:initials="KJ" w:author="Kärt Voor - JUSTDIGI" w:date="2025-11-27T10:47:22" w:id="283704559">
    <w:p xmlns:w14="http://schemas.microsoft.com/office/word/2010/wordml" xmlns:w="http://schemas.openxmlformats.org/wordprocessingml/2006/main" w:rsidR="3E9CE63C" w:rsidRDefault="718352BA" w14:paraId="5E421E11" w14:textId="19A883AE">
      <w:pPr>
        <w:pStyle w:val="CommentText"/>
      </w:pPr>
      <w:r>
        <w:rPr>
          <w:rStyle w:val="CommentReference"/>
        </w:rPr>
        <w:annotationRef/>
      </w:r>
      <w:r w:rsidRPr="7E68EDCC" w:rsidR="52C7FDE6">
        <w:t>Lg 12 kehtestab tegevusalade loetelu, lg 12 ei kehtesta praeguse sõnastuse järgi tähtaega. EN-s on tähtaeg kuni 5 aastat, ei ole aga normi, mis täpsustaks, et seda tähtaega määruses täpsustatakse. Lg 12 vol.normi tuleb täpsustada.</w:t>
      </w:r>
    </w:p>
  </w:comment>
  <w:comment xmlns:w="http://schemas.openxmlformats.org/wordprocessingml/2006/main" w:initials="KJ" w:author="Kärt Voor - JUSTDIGI" w:date="2025-11-27T10:50:23" w:id="1831417616">
    <w:p xmlns:w14="http://schemas.microsoft.com/office/word/2010/wordml" xmlns:w="http://schemas.openxmlformats.org/wordprocessingml/2006/main" w:rsidR="5E84FCA7" w:rsidRDefault="385FE266" w14:paraId="2B17D6F6" w14:textId="7BCE4B3A">
      <w:pPr>
        <w:pStyle w:val="CommentText"/>
      </w:pPr>
      <w:r>
        <w:rPr>
          <w:rStyle w:val="CommentReference"/>
        </w:rPr>
        <w:annotationRef/>
      </w:r>
      <w:r w:rsidRPr="3EC58852" w:rsidR="35B94941">
        <w:t>Kuna VV on akti andja, siis ta võib niikuinii oma antud akte muuta ja kehtetuks tunnistada. Ebaselge, miks peab selleks olema ministri ettepanek - kui juhtub SK-s märgitu, et "Näiteks kui majanduse ja tööturu või riigi julgeoleku olukord märkimisväärselt muutub...", on võimalik selle alusel VV akte muuta või kehtetuks tunnistada. Seetõttu ettepanek jätta ministri põhjendatud ettepanek (kui tingimus) normist välja.</w:t>
      </w:r>
    </w:p>
  </w:comment>
  <w:comment xmlns:w="http://schemas.openxmlformats.org/wordprocessingml/2006/main" w:initials="KJ" w:author="Kärt Voor - JUSTDIGI" w:date="2025-11-27T10:52:16" w:id="1853061131">
    <w:p xmlns:w14="http://schemas.microsoft.com/office/word/2010/wordml" xmlns:w="http://schemas.openxmlformats.org/wordprocessingml/2006/main" w:rsidR="38A18088" w:rsidRDefault="563D93D8" w14:paraId="584506E9" w14:textId="0FBF6FC3">
      <w:pPr>
        <w:pStyle w:val="CommentText"/>
      </w:pPr>
      <w:r>
        <w:rPr>
          <w:rStyle w:val="CommentReference"/>
        </w:rPr>
        <w:annotationRef/>
      </w:r>
      <w:r w:rsidRPr="176BDC1B" w:rsidR="2AB8E1CB">
        <w:t>Selles EN versioonis sedasi teha ei saa, sest kehtetuks tunnistatavate normide vahele jääb ka teisi muudatusi Seega p-ga 12 saab kehtetuks tunnistada § 181 lg 9, p-s 12 VMS § 186 lg 5 ning § 210(2) lg 4. Seejärel järgneb p-s 13 seaduse täiendamine §-ga 309(19).</w:t>
      </w:r>
    </w:p>
  </w:comment>
  <w:comment xmlns:w="http://schemas.openxmlformats.org/wordprocessingml/2006/main" w:initials="KJ" w:author="Kärt Voor - JUSTDIGI" w:date="2025-11-27T10:53:52" w:id="1705521589">
    <w:p xmlns:w14="http://schemas.microsoft.com/office/word/2010/wordml" xmlns:w="http://schemas.openxmlformats.org/wordprocessingml/2006/main" w:rsidR="51642226" w:rsidRDefault="033130A5" w14:paraId="421E7BFF" w14:textId="73514342">
      <w:pPr>
        <w:pStyle w:val="CommentText"/>
      </w:pPr>
      <w:r>
        <w:rPr>
          <w:rStyle w:val="CommentReference"/>
        </w:rPr>
        <w:annotationRef/>
      </w:r>
      <w:r w:rsidRPr="11DDD818" w:rsidR="408F6827">
        <w:t>Selle normi alusel antakse tähtajaline elamisluba, seetõttu tuleb sõnastust muuta. Vt nt lg 1 sõnastust.</w:t>
      </w:r>
    </w:p>
  </w:comment>
</w:comments>
</file>

<file path=word/commentsExtended.xml><?xml version="1.0" encoding="utf-8"?>
<w15:commentsEx xmlns:mc="http://schemas.openxmlformats.org/markup-compatibility/2006" xmlns:w15="http://schemas.microsoft.com/office/word/2012/wordml" mc:Ignorable="w15">
  <w15:commentEx w15:done="0" w15:paraId="36F2561C"/>
  <w15:commentEx w15:done="0" w15:paraId="1FBE7EDD"/>
  <w15:commentEx w15:done="0" w15:paraId="00CDDF0E"/>
  <w15:commentEx w15:done="0" w15:paraId="5E421E11"/>
  <w15:commentEx w15:done="0" w15:paraId="2B17D6F6"/>
  <w15:commentEx w15:done="0" w15:paraId="584506E9"/>
  <w15:commentEx w15:done="0" w15:paraId="421E7BFF"/>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4834707" w16cex:dateUtc="2025-11-27T08:38:13.241Z"/>
  <w16cex:commentExtensible w16cex:durableId="3E6FB772" w16cex:dateUtc="2025-11-27T08:39:11.818Z"/>
  <w16cex:commentExtensible w16cex:durableId="4E741703" w16cex:dateUtc="2025-11-27T08:43:31.168Z"/>
  <w16cex:commentExtensible w16cex:durableId="466F701A" w16cex:dateUtc="2025-11-27T08:47:22.234Z"/>
  <w16cex:commentExtensible w16cex:durableId="3D148FD4" w16cex:dateUtc="2025-11-27T08:50:23.476Z"/>
  <w16cex:commentExtensible w16cex:durableId="42A30B23" w16cex:dateUtc="2025-11-27T08:52:16.408Z"/>
  <w16cex:commentExtensible w16cex:durableId="5834CBE8" w16cex:dateUtc="2025-11-27T08:53:52.621Z"/>
</w16cex:commentsExtensible>
</file>

<file path=word/commentsIds.xml><?xml version="1.0" encoding="utf-8"?>
<w16cid:commentsIds xmlns:mc="http://schemas.openxmlformats.org/markup-compatibility/2006" xmlns:w16cid="http://schemas.microsoft.com/office/word/2016/wordml/cid" mc:Ignorable="w16cid">
  <w16cid:commentId w16cid:paraId="36F2561C" w16cid:durableId="34834707"/>
  <w16cid:commentId w16cid:paraId="1FBE7EDD" w16cid:durableId="3E6FB772"/>
  <w16cid:commentId w16cid:paraId="00CDDF0E" w16cid:durableId="4E741703"/>
  <w16cid:commentId w16cid:paraId="5E421E11" w16cid:durableId="466F701A"/>
  <w16cid:commentId w16cid:paraId="2B17D6F6" w16cid:durableId="3D148FD4"/>
  <w16cid:commentId w16cid:paraId="584506E9" w16cid:durableId="42A30B23"/>
  <w16cid:commentId w16cid:paraId="421E7BFF" w16cid:durableId="5834CBE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21E73" w:rsidRDefault="00721E73" w14:paraId="2816C1C5" w14:textId="77777777">
      <w:pPr>
        <w:spacing w:after="0" w:line="240" w:lineRule="auto"/>
      </w:pPr>
      <w:r>
        <w:separator/>
      </w:r>
    </w:p>
  </w:endnote>
  <w:endnote w:type="continuationSeparator" w:id="0">
    <w:p w:rsidR="00721E73" w:rsidRDefault="00721E73" w14:paraId="06073536" w14:textId="77777777">
      <w:pPr>
        <w:spacing w:after="0" w:line="240" w:lineRule="auto"/>
      </w:pPr>
      <w:r>
        <w:continuationSeparator/>
      </w:r>
    </w:p>
  </w:endnote>
  <w:endnote w:type="continuationNotice" w:id="1">
    <w:p w:rsidR="00721E73" w:rsidRDefault="00721E73" w14:paraId="20AF24B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5248575"/>
      <w:docPartObj>
        <w:docPartGallery w:val="Page Numbers (Bottom of Page)"/>
        <w:docPartUnique/>
      </w:docPartObj>
    </w:sdtPr>
    <w:sdtEndPr/>
    <w:sdtContent>
      <w:p w:rsidRPr="00BA565C" w:rsidR="00B21F7F" w:rsidP="002F394B" w:rsidRDefault="00ED2940" w14:paraId="47BD3239" w14:textId="77777777">
        <w:pPr>
          <w:pStyle w:val="Jalus"/>
          <w:jc w:val="center"/>
          <w:rPr>
            <w:rFonts w:ascii="Times New Roman" w:hAnsi="Times New Roman" w:cs="Times New Roman"/>
          </w:rPr>
        </w:pPr>
        <w:r w:rsidRPr="001D6A5E">
          <w:rPr>
            <w:rFonts w:ascii="Times New Roman" w:hAnsi="Times New Roman" w:cs="Times New Roman"/>
            <w:sz w:val="24"/>
            <w:szCs w:val="24"/>
          </w:rPr>
          <w:fldChar w:fldCharType="begin"/>
        </w:r>
        <w:r w:rsidRPr="001D6A5E">
          <w:rPr>
            <w:rFonts w:ascii="Times New Roman" w:hAnsi="Times New Roman" w:cs="Times New Roman"/>
            <w:sz w:val="24"/>
            <w:szCs w:val="24"/>
          </w:rPr>
          <w:instrText>PAGE   \* MERGEFORMAT</w:instrText>
        </w:r>
        <w:r w:rsidRPr="001D6A5E">
          <w:rPr>
            <w:rFonts w:ascii="Times New Roman" w:hAnsi="Times New Roman" w:cs="Times New Roman"/>
            <w:sz w:val="24"/>
            <w:szCs w:val="24"/>
          </w:rPr>
          <w:fldChar w:fldCharType="separate"/>
        </w:r>
        <w:r>
          <w:rPr>
            <w:rFonts w:ascii="Times New Roman" w:hAnsi="Times New Roman" w:cs="Times New Roman"/>
            <w:noProof/>
            <w:sz w:val="24"/>
            <w:szCs w:val="24"/>
          </w:rPr>
          <w:t>1</w:t>
        </w:r>
        <w:r w:rsidRPr="001D6A5E">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21E73" w:rsidRDefault="00721E73" w14:paraId="627D705D" w14:textId="77777777">
      <w:pPr>
        <w:spacing w:after="0" w:line="240" w:lineRule="auto"/>
      </w:pPr>
      <w:r>
        <w:separator/>
      </w:r>
    </w:p>
  </w:footnote>
  <w:footnote w:type="continuationSeparator" w:id="0">
    <w:p w:rsidR="00721E73" w:rsidRDefault="00721E73" w14:paraId="716F17ED" w14:textId="77777777">
      <w:pPr>
        <w:spacing w:after="0" w:line="240" w:lineRule="auto"/>
      </w:pPr>
      <w:r>
        <w:continuationSeparator/>
      </w:r>
    </w:p>
  </w:footnote>
  <w:footnote w:type="continuationNotice" w:id="1">
    <w:p w:rsidR="00721E73" w:rsidRDefault="00721E73" w14:paraId="6CC3A769" w14:textId="77777777">
      <w:pPr>
        <w:spacing w:after="0" w:line="240" w:lineRule="auto"/>
      </w:pPr>
    </w:p>
  </w:footnote>
</w:footnotes>
</file>

<file path=word/people.xml><?xml version="1.0" encoding="utf-8"?>
<w15:people xmlns:mc="http://schemas.openxmlformats.org/markup-compatibility/2006" xmlns:w15="http://schemas.microsoft.com/office/word/2012/wordml" mc:Ignorable="w15">
  <w15:person w15:author="Kärt Voor - JUSTDIGI">
    <w15:presenceInfo w15:providerId="AD" w15:userId="S::kart.voor@justdigi.ee::52dc4114-728c-4d71-abb1-7c598a6ea6aa"/>
  </w15:person>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tru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FD3"/>
    <w:rsid w:val="00007935"/>
    <w:rsid w:val="00013056"/>
    <w:rsid w:val="000146DE"/>
    <w:rsid w:val="000167D2"/>
    <w:rsid w:val="00017B23"/>
    <w:rsid w:val="00024F1C"/>
    <w:rsid w:val="00053E58"/>
    <w:rsid w:val="000557BA"/>
    <w:rsid w:val="00061A4F"/>
    <w:rsid w:val="000662BC"/>
    <w:rsid w:val="000B64EC"/>
    <w:rsid w:val="000B6A69"/>
    <w:rsid w:val="000B7BA4"/>
    <w:rsid w:val="000C1B44"/>
    <w:rsid w:val="000D316D"/>
    <w:rsid w:val="000D3B40"/>
    <w:rsid w:val="000F4010"/>
    <w:rsid w:val="001179BD"/>
    <w:rsid w:val="001261C1"/>
    <w:rsid w:val="00130F3B"/>
    <w:rsid w:val="0014111C"/>
    <w:rsid w:val="00144A20"/>
    <w:rsid w:val="00156B2F"/>
    <w:rsid w:val="001658C3"/>
    <w:rsid w:val="001714F5"/>
    <w:rsid w:val="00176997"/>
    <w:rsid w:val="0019098A"/>
    <w:rsid w:val="00197FD3"/>
    <w:rsid w:val="001A1905"/>
    <w:rsid w:val="001A5CB6"/>
    <w:rsid w:val="001B616B"/>
    <w:rsid w:val="001C0486"/>
    <w:rsid w:val="001C1910"/>
    <w:rsid w:val="001F3883"/>
    <w:rsid w:val="002012C2"/>
    <w:rsid w:val="002077FD"/>
    <w:rsid w:val="002134E3"/>
    <w:rsid w:val="0022237E"/>
    <w:rsid w:val="00222495"/>
    <w:rsid w:val="00231FD9"/>
    <w:rsid w:val="00236C5E"/>
    <w:rsid w:val="00257B8F"/>
    <w:rsid w:val="00273B65"/>
    <w:rsid w:val="00286893"/>
    <w:rsid w:val="002A221D"/>
    <w:rsid w:val="002B0425"/>
    <w:rsid w:val="002B66E5"/>
    <w:rsid w:val="002B7441"/>
    <w:rsid w:val="002C33C4"/>
    <w:rsid w:val="002C4E63"/>
    <w:rsid w:val="00316639"/>
    <w:rsid w:val="003226F6"/>
    <w:rsid w:val="003350EA"/>
    <w:rsid w:val="003378F8"/>
    <w:rsid w:val="003464DE"/>
    <w:rsid w:val="003501A6"/>
    <w:rsid w:val="003618A5"/>
    <w:rsid w:val="00363C11"/>
    <w:rsid w:val="0037765D"/>
    <w:rsid w:val="0038019C"/>
    <w:rsid w:val="00383490"/>
    <w:rsid w:val="00387AAD"/>
    <w:rsid w:val="00393FA2"/>
    <w:rsid w:val="00397775"/>
    <w:rsid w:val="00397D5B"/>
    <w:rsid w:val="003A2224"/>
    <w:rsid w:val="003B0118"/>
    <w:rsid w:val="003B04BD"/>
    <w:rsid w:val="003D4DF9"/>
    <w:rsid w:val="003D64BD"/>
    <w:rsid w:val="003E48CA"/>
    <w:rsid w:val="003F15B3"/>
    <w:rsid w:val="003F19FF"/>
    <w:rsid w:val="00400E14"/>
    <w:rsid w:val="00402CA7"/>
    <w:rsid w:val="00407D3F"/>
    <w:rsid w:val="00416891"/>
    <w:rsid w:val="0042273F"/>
    <w:rsid w:val="00423B4F"/>
    <w:rsid w:val="004262E5"/>
    <w:rsid w:val="00443672"/>
    <w:rsid w:val="00470D73"/>
    <w:rsid w:val="00495F7F"/>
    <w:rsid w:val="004B3880"/>
    <w:rsid w:val="004C0AB1"/>
    <w:rsid w:val="004C543A"/>
    <w:rsid w:val="004D2C09"/>
    <w:rsid w:val="005054CD"/>
    <w:rsid w:val="00506621"/>
    <w:rsid w:val="0051277B"/>
    <w:rsid w:val="00513E59"/>
    <w:rsid w:val="005151F5"/>
    <w:rsid w:val="00515F1D"/>
    <w:rsid w:val="005164F3"/>
    <w:rsid w:val="00522E59"/>
    <w:rsid w:val="005230CA"/>
    <w:rsid w:val="00581931"/>
    <w:rsid w:val="005869F6"/>
    <w:rsid w:val="00590916"/>
    <w:rsid w:val="00592A7C"/>
    <w:rsid w:val="005A0615"/>
    <w:rsid w:val="005A628B"/>
    <w:rsid w:val="005C573F"/>
    <w:rsid w:val="005D5FF6"/>
    <w:rsid w:val="005F1E73"/>
    <w:rsid w:val="00600628"/>
    <w:rsid w:val="006072B7"/>
    <w:rsid w:val="006079C4"/>
    <w:rsid w:val="006177F3"/>
    <w:rsid w:val="006241DC"/>
    <w:rsid w:val="0062707D"/>
    <w:rsid w:val="00650F5F"/>
    <w:rsid w:val="00651226"/>
    <w:rsid w:val="00652F18"/>
    <w:rsid w:val="00684A49"/>
    <w:rsid w:val="006863CA"/>
    <w:rsid w:val="006914BE"/>
    <w:rsid w:val="006B07F9"/>
    <w:rsid w:val="006B181B"/>
    <w:rsid w:val="006C5E16"/>
    <w:rsid w:val="006D3819"/>
    <w:rsid w:val="006E0AEF"/>
    <w:rsid w:val="006E56C5"/>
    <w:rsid w:val="006F0AEE"/>
    <w:rsid w:val="006F537E"/>
    <w:rsid w:val="006F63D9"/>
    <w:rsid w:val="006F720A"/>
    <w:rsid w:val="006F7A31"/>
    <w:rsid w:val="00704E33"/>
    <w:rsid w:val="00704F00"/>
    <w:rsid w:val="00721E73"/>
    <w:rsid w:val="007252DC"/>
    <w:rsid w:val="00730DE3"/>
    <w:rsid w:val="00740EA5"/>
    <w:rsid w:val="00745D0E"/>
    <w:rsid w:val="00752EAD"/>
    <w:rsid w:val="00757531"/>
    <w:rsid w:val="0077028C"/>
    <w:rsid w:val="00770C99"/>
    <w:rsid w:val="00781365"/>
    <w:rsid w:val="0078372F"/>
    <w:rsid w:val="00793852"/>
    <w:rsid w:val="007B07C8"/>
    <w:rsid w:val="007B42A8"/>
    <w:rsid w:val="007B60E1"/>
    <w:rsid w:val="007D457A"/>
    <w:rsid w:val="007D69CC"/>
    <w:rsid w:val="00811792"/>
    <w:rsid w:val="00813CEF"/>
    <w:rsid w:val="008140C4"/>
    <w:rsid w:val="0084123D"/>
    <w:rsid w:val="008541B4"/>
    <w:rsid w:val="0086700C"/>
    <w:rsid w:val="00876ADD"/>
    <w:rsid w:val="00882C44"/>
    <w:rsid w:val="00893BA0"/>
    <w:rsid w:val="008942E8"/>
    <w:rsid w:val="008B2C0D"/>
    <w:rsid w:val="008F1CF2"/>
    <w:rsid w:val="008F4574"/>
    <w:rsid w:val="00925800"/>
    <w:rsid w:val="00927DA6"/>
    <w:rsid w:val="00932BD6"/>
    <w:rsid w:val="00934C3C"/>
    <w:rsid w:val="00951819"/>
    <w:rsid w:val="009528E9"/>
    <w:rsid w:val="00957C8E"/>
    <w:rsid w:val="00961F7A"/>
    <w:rsid w:val="00970F8C"/>
    <w:rsid w:val="009719A2"/>
    <w:rsid w:val="009777C4"/>
    <w:rsid w:val="00981506"/>
    <w:rsid w:val="00983619"/>
    <w:rsid w:val="0099677A"/>
    <w:rsid w:val="009B19AB"/>
    <w:rsid w:val="009B6757"/>
    <w:rsid w:val="009B75F9"/>
    <w:rsid w:val="009D7BC6"/>
    <w:rsid w:val="009E50F9"/>
    <w:rsid w:val="00A05F6E"/>
    <w:rsid w:val="00A06EA7"/>
    <w:rsid w:val="00A26260"/>
    <w:rsid w:val="00A372D1"/>
    <w:rsid w:val="00A46022"/>
    <w:rsid w:val="00A63B74"/>
    <w:rsid w:val="00A75807"/>
    <w:rsid w:val="00A942F6"/>
    <w:rsid w:val="00A95C95"/>
    <w:rsid w:val="00AA2DF0"/>
    <w:rsid w:val="00AA7619"/>
    <w:rsid w:val="00AB5283"/>
    <w:rsid w:val="00AB7BBD"/>
    <w:rsid w:val="00AC0CE1"/>
    <w:rsid w:val="00AC405C"/>
    <w:rsid w:val="00AC67DC"/>
    <w:rsid w:val="00AE43F8"/>
    <w:rsid w:val="00B07607"/>
    <w:rsid w:val="00B21F7F"/>
    <w:rsid w:val="00B35A61"/>
    <w:rsid w:val="00B44B9F"/>
    <w:rsid w:val="00B544D7"/>
    <w:rsid w:val="00B6363F"/>
    <w:rsid w:val="00B70043"/>
    <w:rsid w:val="00B737E9"/>
    <w:rsid w:val="00B73D41"/>
    <w:rsid w:val="00B76904"/>
    <w:rsid w:val="00B94919"/>
    <w:rsid w:val="00BA3448"/>
    <w:rsid w:val="00BB01E0"/>
    <w:rsid w:val="00BB1E13"/>
    <w:rsid w:val="00BB2737"/>
    <w:rsid w:val="00BB53C1"/>
    <w:rsid w:val="00BC4796"/>
    <w:rsid w:val="00BC48E8"/>
    <w:rsid w:val="00BC7D0D"/>
    <w:rsid w:val="00BE14F9"/>
    <w:rsid w:val="00BE286F"/>
    <w:rsid w:val="00BE30EB"/>
    <w:rsid w:val="00BF27AF"/>
    <w:rsid w:val="00C036D4"/>
    <w:rsid w:val="00C35694"/>
    <w:rsid w:val="00C63998"/>
    <w:rsid w:val="00C66974"/>
    <w:rsid w:val="00C717BA"/>
    <w:rsid w:val="00C71B88"/>
    <w:rsid w:val="00C74025"/>
    <w:rsid w:val="00C7693F"/>
    <w:rsid w:val="00C876A7"/>
    <w:rsid w:val="00CA7D8C"/>
    <w:rsid w:val="00CB4A37"/>
    <w:rsid w:val="00CB7FBC"/>
    <w:rsid w:val="00CD4C56"/>
    <w:rsid w:val="00CE1374"/>
    <w:rsid w:val="00D10EEE"/>
    <w:rsid w:val="00D13312"/>
    <w:rsid w:val="00D22AE3"/>
    <w:rsid w:val="00D33094"/>
    <w:rsid w:val="00D33464"/>
    <w:rsid w:val="00D47750"/>
    <w:rsid w:val="00D47CA5"/>
    <w:rsid w:val="00D513E2"/>
    <w:rsid w:val="00D542EC"/>
    <w:rsid w:val="00D6440B"/>
    <w:rsid w:val="00D6546F"/>
    <w:rsid w:val="00D82F38"/>
    <w:rsid w:val="00D915C7"/>
    <w:rsid w:val="00DB4A07"/>
    <w:rsid w:val="00DD4361"/>
    <w:rsid w:val="00DE1A0A"/>
    <w:rsid w:val="00DE3D42"/>
    <w:rsid w:val="00DE617C"/>
    <w:rsid w:val="00DF34CA"/>
    <w:rsid w:val="00E11E46"/>
    <w:rsid w:val="00E248F9"/>
    <w:rsid w:val="00E6625B"/>
    <w:rsid w:val="00E72F59"/>
    <w:rsid w:val="00E750EE"/>
    <w:rsid w:val="00E9238D"/>
    <w:rsid w:val="00E953FF"/>
    <w:rsid w:val="00E963C6"/>
    <w:rsid w:val="00EA2784"/>
    <w:rsid w:val="00EB2C03"/>
    <w:rsid w:val="00EB6532"/>
    <w:rsid w:val="00EB6840"/>
    <w:rsid w:val="00EC1BFE"/>
    <w:rsid w:val="00EC3FBC"/>
    <w:rsid w:val="00EC581F"/>
    <w:rsid w:val="00ED2940"/>
    <w:rsid w:val="00EE0032"/>
    <w:rsid w:val="00EE1ABD"/>
    <w:rsid w:val="00EF2693"/>
    <w:rsid w:val="00F013E5"/>
    <w:rsid w:val="00F0F205"/>
    <w:rsid w:val="00F2084D"/>
    <w:rsid w:val="00F225E6"/>
    <w:rsid w:val="00F257A0"/>
    <w:rsid w:val="00F30C94"/>
    <w:rsid w:val="00F43553"/>
    <w:rsid w:val="00F64672"/>
    <w:rsid w:val="00F84F25"/>
    <w:rsid w:val="00F93280"/>
    <w:rsid w:val="00FB4FE1"/>
    <w:rsid w:val="00FB5055"/>
    <w:rsid w:val="00FB6D16"/>
    <w:rsid w:val="00FD587E"/>
    <w:rsid w:val="00FE7C29"/>
    <w:rsid w:val="00FF059D"/>
    <w:rsid w:val="00FF34AF"/>
    <w:rsid w:val="00FF3DD2"/>
    <w:rsid w:val="08D73B83"/>
    <w:rsid w:val="2E7D3917"/>
    <w:rsid w:val="366C8866"/>
    <w:rsid w:val="3FCC680D"/>
    <w:rsid w:val="4091552A"/>
    <w:rsid w:val="4C940841"/>
    <w:rsid w:val="58917F34"/>
    <w:rsid w:val="6151028F"/>
    <w:rsid w:val="61A887E1"/>
    <w:rsid w:val="6305193D"/>
    <w:rsid w:val="6A913FA8"/>
    <w:rsid w:val="6B6D4A25"/>
    <w:rsid w:val="793B914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EA804"/>
  <w15:chartTrackingRefBased/>
  <w15:docId w15:val="{46B86651-8582-42AE-B241-D14A8B7D6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cs="Arial" w:eastAsiaTheme="minorHAnsi"/>
        <w:color w:val="202020"/>
        <w:kern w:val="2"/>
        <w:sz w:val="24"/>
        <w:szCs w:val="21"/>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197FD3"/>
    <w:pPr>
      <w:spacing w:after="160" w:line="259" w:lineRule="auto"/>
    </w:pPr>
    <w:rPr>
      <w:rFonts w:asciiTheme="minorHAnsi" w:hAnsiTheme="minorHAnsi" w:cstheme="minorBidi"/>
      <w:color w:val="auto"/>
      <w:kern w:val="0"/>
      <w:sz w:val="22"/>
      <w:szCs w:val="22"/>
    </w:rPr>
  </w:style>
  <w:style w:type="paragraph" w:styleId="Pealkiri1">
    <w:name w:val="heading 1"/>
    <w:basedOn w:val="Normaallaad"/>
    <w:next w:val="Normaallaad"/>
    <w:link w:val="Pealkiri1Mrk"/>
    <w:uiPriority w:val="9"/>
    <w:qFormat/>
    <w:rsid w:val="00197FD3"/>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197FD3"/>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97FD3"/>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97FD3"/>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97FD3"/>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97FD3"/>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97FD3"/>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97FD3"/>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97FD3"/>
    <w:pPr>
      <w:keepNext/>
      <w:keepLines/>
      <w:outlineLvl w:val="8"/>
    </w:pPr>
    <w:rPr>
      <w:rFonts w:eastAsiaTheme="majorEastAsia" w:cstheme="majorBidi"/>
      <w:color w:val="272727" w:themeColor="text1" w:themeTint="D8"/>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197FD3"/>
    <w:rPr>
      <w:rFonts w:asciiTheme="majorHAnsi" w:hAnsiTheme="majorHAnsi" w:eastAsiaTheme="majorEastAsia" w:cstheme="majorBidi"/>
      <w:color w:val="0F4761" w:themeColor="accent1" w:themeShade="BF"/>
      <w:sz w:val="40"/>
      <w:szCs w:val="40"/>
    </w:rPr>
  </w:style>
  <w:style w:type="character" w:styleId="Pealkiri2Mrk" w:customStyle="1">
    <w:name w:val="Pealkiri 2 Märk"/>
    <w:basedOn w:val="Liguvaikefont"/>
    <w:link w:val="Pealkiri2"/>
    <w:uiPriority w:val="9"/>
    <w:semiHidden/>
    <w:rsid w:val="00197FD3"/>
    <w:rPr>
      <w:rFonts w:asciiTheme="majorHAnsi" w:hAnsiTheme="majorHAnsi" w:eastAsiaTheme="majorEastAsia" w:cstheme="majorBidi"/>
      <w:color w:val="0F4761" w:themeColor="accent1" w:themeShade="BF"/>
      <w:sz w:val="32"/>
      <w:szCs w:val="32"/>
    </w:rPr>
  </w:style>
  <w:style w:type="character" w:styleId="Pealkiri3Mrk" w:customStyle="1">
    <w:name w:val="Pealkiri 3 Märk"/>
    <w:basedOn w:val="Liguvaikefont"/>
    <w:link w:val="Pealkiri3"/>
    <w:uiPriority w:val="9"/>
    <w:semiHidden/>
    <w:rsid w:val="00197FD3"/>
    <w:rPr>
      <w:rFonts w:asciiTheme="minorHAnsi" w:hAnsiTheme="minorHAnsi" w:eastAsiaTheme="majorEastAsia" w:cstheme="majorBidi"/>
      <w:color w:val="0F4761" w:themeColor="accent1" w:themeShade="BF"/>
      <w:sz w:val="28"/>
      <w:szCs w:val="28"/>
    </w:rPr>
  </w:style>
  <w:style w:type="character" w:styleId="Pealkiri4Mrk" w:customStyle="1">
    <w:name w:val="Pealkiri 4 Märk"/>
    <w:basedOn w:val="Liguvaikefont"/>
    <w:link w:val="Pealkiri4"/>
    <w:uiPriority w:val="9"/>
    <w:semiHidden/>
    <w:rsid w:val="00197FD3"/>
    <w:rPr>
      <w:rFonts w:asciiTheme="minorHAnsi" w:hAnsiTheme="minorHAnsi" w:eastAsiaTheme="majorEastAsia" w:cstheme="majorBidi"/>
      <w:i/>
      <w:iCs/>
      <w:color w:val="0F4761" w:themeColor="accent1" w:themeShade="BF"/>
    </w:rPr>
  </w:style>
  <w:style w:type="character" w:styleId="Pealkiri5Mrk" w:customStyle="1">
    <w:name w:val="Pealkiri 5 Märk"/>
    <w:basedOn w:val="Liguvaikefont"/>
    <w:link w:val="Pealkiri5"/>
    <w:uiPriority w:val="9"/>
    <w:semiHidden/>
    <w:rsid w:val="00197FD3"/>
    <w:rPr>
      <w:rFonts w:asciiTheme="minorHAnsi" w:hAnsiTheme="minorHAnsi" w:eastAsiaTheme="majorEastAsia" w:cstheme="majorBidi"/>
      <w:color w:val="0F4761" w:themeColor="accent1" w:themeShade="BF"/>
    </w:rPr>
  </w:style>
  <w:style w:type="character" w:styleId="Pealkiri6Mrk" w:customStyle="1">
    <w:name w:val="Pealkiri 6 Märk"/>
    <w:basedOn w:val="Liguvaikefont"/>
    <w:link w:val="Pealkiri6"/>
    <w:uiPriority w:val="9"/>
    <w:semiHidden/>
    <w:rsid w:val="00197FD3"/>
    <w:rPr>
      <w:rFonts w:asciiTheme="minorHAnsi" w:hAnsiTheme="minorHAnsi" w:eastAsiaTheme="majorEastAsia" w:cstheme="majorBidi"/>
      <w:i/>
      <w:iCs/>
      <w:color w:val="595959" w:themeColor="text1" w:themeTint="A6"/>
    </w:rPr>
  </w:style>
  <w:style w:type="character" w:styleId="Pealkiri7Mrk" w:customStyle="1">
    <w:name w:val="Pealkiri 7 Märk"/>
    <w:basedOn w:val="Liguvaikefont"/>
    <w:link w:val="Pealkiri7"/>
    <w:uiPriority w:val="9"/>
    <w:semiHidden/>
    <w:rsid w:val="00197FD3"/>
    <w:rPr>
      <w:rFonts w:asciiTheme="minorHAnsi" w:hAnsiTheme="minorHAnsi" w:eastAsiaTheme="majorEastAsia" w:cstheme="majorBidi"/>
      <w:color w:val="595959" w:themeColor="text1" w:themeTint="A6"/>
    </w:rPr>
  </w:style>
  <w:style w:type="character" w:styleId="Pealkiri8Mrk" w:customStyle="1">
    <w:name w:val="Pealkiri 8 Märk"/>
    <w:basedOn w:val="Liguvaikefont"/>
    <w:link w:val="Pealkiri8"/>
    <w:uiPriority w:val="9"/>
    <w:semiHidden/>
    <w:rsid w:val="00197FD3"/>
    <w:rPr>
      <w:rFonts w:asciiTheme="minorHAnsi" w:hAnsiTheme="minorHAnsi" w:eastAsiaTheme="majorEastAsia" w:cstheme="majorBidi"/>
      <w:i/>
      <w:iCs/>
      <w:color w:val="272727" w:themeColor="text1" w:themeTint="D8"/>
    </w:rPr>
  </w:style>
  <w:style w:type="character" w:styleId="Pealkiri9Mrk" w:customStyle="1">
    <w:name w:val="Pealkiri 9 Märk"/>
    <w:basedOn w:val="Liguvaikefont"/>
    <w:link w:val="Pealkiri9"/>
    <w:uiPriority w:val="9"/>
    <w:semiHidden/>
    <w:rsid w:val="00197FD3"/>
    <w:rPr>
      <w:rFonts w:asciiTheme="minorHAnsi" w:hAnsiTheme="minorHAnsi" w:eastAsiaTheme="majorEastAsia" w:cstheme="majorBidi"/>
      <w:color w:val="272727" w:themeColor="text1" w:themeTint="D8"/>
    </w:rPr>
  </w:style>
  <w:style w:type="paragraph" w:styleId="Pealkiri">
    <w:name w:val="Title"/>
    <w:basedOn w:val="Normaallaad"/>
    <w:next w:val="Normaallaad"/>
    <w:link w:val="PealkiriMrk"/>
    <w:uiPriority w:val="10"/>
    <w:qFormat/>
    <w:rsid w:val="00197FD3"/>
    <w:pPr>
      <w:spacing w:after="80"/>
      <w:contextualSpacing/>
    </w:pPr>
    <w:rPr>
      <w:rFonts w:asciiTheme="majorHAnsi" w:hAnsiTheme="majorHAnsi" w:eastAsiaTheme="majorEastAsia" w:cstheme="majorBidi"/>
      <w:spacing w:val="-10"/>
      <w:kern w:val="28"/>
      <w:sz w:val="56"/>
      <w:szCs w:val="56"/>
    </w:rPr>
  </w:style>
  <w:style w:type="character" w:styleId="PealkiriMrk" w:customStyle="1">
    <w:name w:val="Pealkiri Märk"/>
    <w:basedOn w:val="Liguvaikefont"/>
    <w:link w:val="Pealkiri"/>
    <w:uiPriority w:val="10"/>
    <w:rsid w:val="00197FD3"/>
    <w:rPr>
      <w:rFonts w:asciiTheme="majorHAnsi" w:hAnsiTheme="majorHAnsi" w:eastAsiaTheme="majorEastAsia" w:cstheme="majorBidi"/>
      <w:color w:val="auto"/>
      <w:spacing w:val="-10"/>
      <w:kern w:val="28"/>
      <w:sz w:val="56"/>
      <w:szCs w:val="56"/>
    </w:rPr>
  </w:style>
  <w:style w:type="paragraph" w:styleId="Alapealkiri">
    <w:name w:val="Subtitle"/>
    <w:basedOn w:val="Normaallaad"/>
    <w:next w:val="Normaallaad"/>
    <w:link w:val="AlapealkiriMrk"/>
    <w:uiPriority w:val="11"/>
    <w:qFormat/>
    <w:rsid w:val="00197FD3"/>
    <w:pPr>
      <w:numPr>
        <w:ilvl w:val="1"/>
      </w:numPr>
    </w:pPr>
    <w:rPr>
      <w:rFonts w:eastAsiaTheme="majorEastAsia" w:cstheme="majorBidi"/>
      <w:color w:val="595959" w:themeColor="text1" w:themeTint="A6"/>
      <w:spacing w:val="15"/>
      <w:sz w:val="28"/>
      <w:szCs w:val="28"/>
    </w:rPr>
  </w:style>
  <w:style w:type="character" w:styleId="AlapealkiriMrk" w:customStyle="1">
    <w:name w:val="Alapealkiri Märk"/>
    <w:basedOn w:val="Liguvaikefont"/>
    <w:link w:val="Alapealkiri"/>
    <w:uiPriority w:val="11"/>
    <w:rsid w:val="00197FD3"/>
    <w:rPr>
      <w:rFonts w:asciiTheme="minorHAnsi" w:hAnsiTheme="minorHAnsi"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97FD3"/>
    <w:pPr>
      <w:spacing w:before="160"/>
      <w:jc w:val="center"/>
    </w:pPr>
    <w:rPr>
      <w:i/>
      <w:iCs/>
      <w:color w:val="404040" w:themeColor="text1" w:themeTint="BF"/>
    </w:rPr>
  </w:style>
  <w:style w:type="character" w:styleId="TsitaatMrk" w:customStyle="1">
    <w:name w:val="Tsitaat Märk"/>
    <w:basedOn w:val="Liguvaikefont"/>
    <w:link w:val="Tsitaat"/>
    <w:uiPriority w:val="29"/>
    <w:rsid w:val="00197FD3"/>
    <w:rPr>
      <w:i/>
      <w:iCs/>
      <w:color w:val="404040" w:themeColor="text1" w:themeTint="BF"/>
    </w:rPr>
  </w:style>
  <w:style w:type="paragraph" w:styleId="Loendilik">
    <w:name w:val="List Paragraph"/>
    <w:basedOn w:val="Normaallaad"/>
    <w:uiPriority w:val="34"/>
    <w:qFormat/>
    <w:rsid w:val="00197FD3"/>
    <w:pPr>
      <w:ind w:left="720"/>
      <w:contextualSpacing/>
    </w:pPr>
  </w:style>
  <w:style w:type="character" w:styleId="Selgeltmrgatavrhutus">
    <w:name w:val="Intense Emphasis"/>
    <w:basedOn w:val="Liguvaikefont"/>
    <w:uiPriority w:val="21"/>
    <w:qFormat/>
    <w:rsid w:val="00197FD3"/>
    <w:rPr>
      <w:i/>
      <w:iCs/>
      <w:color w:val="0F4761" w:themeColor="accent1" w:themeShade="BF"/>
    </w:rPr>
  </w:style>
  <w:style w:type="paragraph" w:styleId="Selgeltmrgatavtsitaat">
    <w:name w:val="Intense Quote"/>
    <w:basedOn w:val="Normaallaad"/>
    <w:next w:val="Normaallaad"/>
    <w:link w:val="SelgeltmrgatavtsitaatMrk"/>
    <w:uiPriority w:val="30"/>
    <w:qFormat/>
    <w:rsid w:val="00197FD3"/>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elgeltmrgatavtsitaatMrk" w:customStyle="1">
    <w:name w:val="Selgelt märgatav tsitaat Märk"/>
    <w:basedOn w:val="Liguvaikefont"/>
    <w:link w:val="Selgeltmrgatavtsitaat"/>
    <w:uiPriority w:val="30"/>
    <w:rsid w:val="00197FD3"/>
    <w:rPr>
      <w:i/>
      <w:iCs/>
      <w:color w:val="0F4761" w:themeColor="accent1" w:themeShade="BF"/>
    </w:rPr>
  </w:style>
  <w:style w:type="character" w:styleId="Selgeltmrgatavviide">
    <w:name w:val="Intense Reference"/>
    <w:basedOn w:val="Liguvaikefont"/>
    <w:uiPriority w:val="32"/>
    <w:qFormat/>
    <w:rsid w:val="00197FD3"/>
    <w:rPr>
      <w:b/>
      <w:bCs/>
      <w:smallCaps/>
      <w:color w:val="0F4761" w:themeColor="accent1" w:themeShade="BF"/>
      <w:spacing w:val="5"/>
    </w:rPr>
  </w:style>
  <w:style w:type="character" w:styleId="Kommentaariviide">
    <w:name w:val="annotation reference"/>
    <w:basedOn w:val="Liguvaikefont"/>
    <w:uiPriority w:val="99"/>
    <w:semiHidden/>
    <w:unhideWhenUsed/>
    <w:rsid w:val="00197FD3"/>
    <w:rPr>
      <w:sz w:val="16"/>
      <w:szCs w:val="16"/>
    </w:rPr>
  </w:style>
  <w:style w:type="paragraph" w:styleId="Kommentaaritekst">
    <w:name w:val="annotation text"/>
    <w:basedOn w:val="Normaallaad"/>
    <w:link w:val="KommentaaritekstMrk"/>
    <w:uiPriority w:val="99"/>
    <w:unhideWhenUsed/>
    <w:rsid w:val="00197FD3"/>
    <w:pPr>
      <w:spacing w:line="240" w:lineRule="auto"/>
    </w:pPr>
    <w:rPr>
      <w:sz w:val="20"/>
      <w:szCs w:val="20"/>
    </w:rPr>
  </w:style>
  <w:style w:type="character" w:styleId="KommentaaritekstMrk" w:customStyle="1">
    <w:name w:val="Kommentaari tekst Märk"/>
    <w:basedOn w:val="Liguvaikefont"/>
    <w:link w:val="Kommentaaritekst"/>
    <w:uiPriority w:val="99"/>
    <w:rsid w:val="00197FD3"/>
    <w:rPr>
      <w:rFonts w:asciiTheme="minorHAnsi" w:hAnsiTheme="minorHAnsi" w:cstheme="minorBidi"/>
      <w:color w:val="auto"/>
      <w:kern w:val="0"/>
      <w:sz w:val="20"/>
      <w:szCs w:val="20"/>
    </w:rPr>
  </w:style>
  <w:style w:type="paragraph" w:styleId="Jalus">
    <w:name w:val="footer"/>
    <w:basedOn w:val="Normaallaad"/>
    <w:link w:val="JalusMrk"/>
    <w:uiPriority w:val="99"/>
    <w:unhideWhenUsed/>
    <w:rsid w:val="00197FD3"/>
    <w:pPr>
      <w:tabs>
        <w:tab w:val="center" w:pos="4536"/>
        <w:tab w:val="right" w:pos="9072"/>
      </w:tabs>
      <w:spacing w:after="0" w:line="240" w:lineRule="auto"/>
    </w:pPr>
  </w:style>
  <w:style w:type="character" w:styleId="JalusMrk" w:customStyle="1">
    <w:name w:val="Jalus Märk"/>
    <w:basedOn w:val="Liguvaikefont"/>
    <w:link w:val="Jalus"/>
    <w:uiPriority w:val="99"/>
    <w:rsid w:val="00197FD3"/>
    <w:rPr>
      <w:rFonts w:asciiTheme="minorHAnsi" w:hAnsiTheme="minorHAnsi" w:cstheme="minorBidi"/>
      <w:color w:val="auto"/>
      <w:kern w:val="0"/>
      <w:sz w:val="22"/>
      <w:szCs w:val="22"/>
    </w:rPr>
  </w:style>
  <w:style w:type="character" w:styleId="Hperlink">
    <w:name w:val="Hyperlink"/>
    <w:basedOn w:val="Liguvaikefont"/>
    <w:uiPriority w:val="99"/>
    <w:unhideWhenUsed/>
    <w:rsid w:val="00197FD3"/>
    <w:rPr>
      <w:color w:val="467886" w:themeColor="hyperlink"/>
      <w:u w:val="single"/>
    </w:rPr>
  </w:style>
  <w:style w:type="paragraph" w:styleId="Kommentaariteema">
    <w:name w:val="annotation subject"/>
    <w:basedOn w:val="Kommentaaritekst"/>
    <w:next w:val="Kommentaaritekst"/>
    <w:link w:val="KommentaariteemaMrk"/>
    <w:uiPriority w:val="99"/>
    <w:semiHidden/>
    <w:unhideWhenUsed/>
    <w:rsid w:val="008541B4"/>
    <w:rPr>
      <w:b/>
      <w:bCs/>
    </w:rPr>
  </w:style>
  <w:style w:type="character" w:styleId="KommentaariteemaMrk" w:customStyle="1">
    <w:name w:val="Kommentaari teema Märk"/>
    <w:basedOn w:val="KommentaaritekstMrk"/>
    <w:link w:val="Kommentaariteema"/>
    <w:uiPriority w:val="99"/>
    <w:semiHidden/>
    <w:rsid w:val="008541B4"/>
    <w:rPr>
      <w:rFonts w:asciiTheme="minorHAnsi" w:hAnsiTheme="minorHAnsi" w:cstheme="minorBidi"/>
      <w:b/>
      <w:bCs/>
      <w:color w:val="auto"/>
      <w:kern w:val="0"/>
      <w:sz w:val="20"/>
      <w:szCs w:val="20"/>
    </w:rPr>
  </w:style>
  <w:style w:type="paragraph" w:styleId="Pis">
    <w:name w:val="header"/>
    <w:basedOn w:val="Normaallaad"/>
    <w:link w:val="PisMrk"/>
    <w:uiPriority w:val="99"/>
    <w:semiHidden/>
    <w:unhideWhenUsed/>
    <w:rsid w:val="00BE30EB"/>
    <w:pPr>
      <w:tabs>
        <w:tab w:val="center" w:pos="4536"/>
        <w:tab w:val="right" w:pos="9072"/>
      </w:tabs>
      <w:spacing w:after="0" w:line="240" w:lineRule="auto"/>
    </w:pPr>
  </w:style>
  <w:style w:type="character" w:styleId="PisMrk" w:customStyle="1">
    <w:name w:val="Päis Märk"/>
    <w:basedOn w:val="Liguvaikefont"/>
    <w:link w:val="Pis"/>
    <w:uiPriority w:val="99"/>
    <w:semiHidden/>
    <w:rsid w:val="00BE30EB"/>
    <w:rPr>
      <w:rFonts w:asciiTheme="minorHAnsi" w:hAnsiTheme="minorHAnsi" w:cstheme="minorBidi"/>
      <w:color w:val="auto"/>
      <w:kern w:val="0"/>
      <w:sz w:val="22"/>
      <w:szCs w:val="22"/>
    </w:rPr>
  </w:style>
  <w:style w:type="paragraph" w:styleId="Redaktsioon">
    <w:name w:val="Revision"/>
    <w:hidden/>
    <w:uiPriority w:val="99"/>
    <w:semiHidden/>
    <w:rsid w:val="00D542EC"/>
    <w:rPr>
      <w:rFonts w:asciiTheme="minorHAnsi" w:hAnsiTheme="minorHAnsi" w:cstheme="minorBidi"/>
      <w:color w:val="auto"/>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customXml" Target="../customXml/item4.xml" Id="rId4" /><Relationship Type="http://schemas.openxmlformats.org/officeDocument/2006/relationships/endnotes" Target="endnotes.xml" Id="rId9" /><Relationship Type="http://schemas.microsoft.com/office/2011/relationships/people" Target="people.xml" Id="Rd3cc64b1e4994bd1" /><Relationship Type="http://schemas.microsoft.com/office/2011/relationships/commentsExtended" Target="commentsExtended.xml" Id="Rde74060dfd154f38" /><Relationship Type="http://schemas.microsoft.com/office/2016/09/relationships/commentsIds" Target="commentsIds.xml" Id="Rd35b8511804f441b" /><Relationship Type="http://schemas.openxmlformats.org/officeDocument/2006/relationships/comments" Target="comments.xml" Id="Rec724d6c73be4c34" /><Relationship Type="http://schemas.microsoft.com/office/2018/08/relationships/commentsExtensible" Target="commentsExtensible.xml" Id="R02767fdf36ba49fa" /></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5E13D-3A93-4B58-A7D6-A68FAC51C2A7}"/>
</file>

<file path=customXml/itemProps2.xml><?xml version="1.0" encoding="utf-8"?>
<ds:datastoreItem xmlns:ds="http://schemas.openxmlformats.org/officeDocument/2006/customXml" ds:itemID="{094C474D-C970-4749-BE5C-808EDC64FB60}">
  <ds:schemaRefs>
    <ds:schemaRef ds:uri="http://purl.org/dc/terms/"/>
    <ds:schemaRef ds:uri="http://purl.org/dc/elements/1.1/"/>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ab4ffd75-1d37-4da4-95f3-34c6cce03ab2"/>
    <ds:schemaRef ds:uri="http://www.w3.org/XML/1998/namespace"/>
  </ds:schemaRefs>
</ds:datastoreItem>
</file>

<file path=customXml/itemProps3.xml><?xml version="1.0" encoding="utf-8"?>
<ds:datastoreItem xmlns:ds="http://schemas.openxmlformats.org/officeDocument/2006/customXml" ds:itemID="{4D606BE8-094F-4A30-9F37-7089224CFB2E}">
  <ds:schemaRefs>
    <ds:schemaRef ds:uri="http://schemas.microsoft.com/sharepoint/v3/contenttype/forms"/>
  </ds:schemaRefs>
</ds:datastoreItem>
</file>

<file path=customXml/itemProps4.xml><?xml version="1.0" encoding="utf-8"?>
<ds:datastoreItem xmlns:ds="http://schemas.openxmlformats.org/officeDocument/2006/customXml" ds:itemID="{FA2FE0E8-230A-4BE4-8EC2-099F8C23AF3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Saanküll</dc:creator>
  <cp:keywords/>
  <dc:description/>
  <cp:lastModifiedBy>Kärt Voor - JUSTDIGI</cp:lastModifiedBy>
  <cp:revision>6</cp:revision>
  <dcterms:created xsi:type="dcterms:W3CDTF">2025-11-19T11:55:00Z</dcterms:created>
  <dcterms:modified xsi:type="dcterms:W3CDTF">2025-11-27T08:58:50Z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2025-11-19T11:55:41Z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371a36cf-515a-4d23-8e67-e8f6a67997c4</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